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A60EE" w14:textId="77777777" w:rsidR="003410D6" w:rsidRPr="006A7BEF" w:rsidRDefault="003410D6" w:rsidP="000A11C1">
      <w:pPr>
        <w:pStyle w:val="Vahedeta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  <w:r w:rsidRPr="006A7BEF">
        <w:rPr>
          <w:rFonts w:ascii="Times New Roman" w:hAnsi="Times New Roman" w:cs="Times New Roman"/>
          <w:sz w:val="24"/>
          <w:szCs w:val="24"/>
          <w:lang w:eastAsia="et-EE"/>
        </w:rPr>
        <w:t>EELNÕU</w:t>
      </w:r>
    </w:p>
    <w:p w14:paraId="69D58AF6" w14:textId="5478B5CA" w:rsidR="003410D6" w:rsidRPr="006A7BEF" w:rsidRDefault="00D8540B" w:rsidP="000A11C1">
      <w:pPr>
        <w:pStyle w:val="Vahedeta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17</w:t>
      </w:r>
      <w:r w:rsidR="001175A7">
        <w:rPr>
          <w:rFonts w:ascii="Times New Roman" w:hAnsi="Times New Roman" w:cs="Times New Roman"/>
          <w:sz w:val="24"/>
          <w:szCs w:val="24"/>
          <w:lang w:eastAsia="et-EE"/>
        </w:rPr>
        <w:t>.</w:t>
      </w:r>
      <w:r w:rsidR="00085F45" w:rsidRPr="006A7BEF">
        <w:rPr>
          <w:rFonts w:ascii="Times New Roman" w:hAnsi="Times New Roman" w:cs="Times New Roman"/>
          <w:sz w:val="24"/>
          <w:szCs w:val="24"/>
          <w:lang w:eastAsia="et-EE"/>
        </w:rPr>
        <w:t>0</w:t>
      </w:r>
      <w:r w:rsidR="00A16AFB">
        <w:rPr>
          <w:rFonts w:ascii="Times New Roman" w:hAnsi="Times New Roman" w:cs="Times New Roman"/>
          <w:sz w:val="24"/>
          <w:szCs w:val="24"/>
          <w:lang w:eastAsia="et-EE"/>
        </w:rPr>
        <w:t>2</w:t>
      </w:r>
      <w:r w:rsidR="003410D6" w:rsidRPr="006A7BEF">
        <w:rPr>
          <w:rFonts w:ascii="Times New Roman" w:hAnsi="Times New Roman" w:cs="Times New Roman"/>
          <w:sz w:val="24"/>
          <w:szCs w:val="24"/>
          <w:lang w:eastAsia="et-EE"/>
        </w:rPr>
        <w:t>.202</w:t>
      </w:r>
      <w:r w:rsidR="00085F45" w:rsidRPr="006A7BEF">
        <w:rPr>
          <w:rFonts w:ascii="Times New Roman" w:hAnsi="Times New Roman" w:cs="Times New Roman"/>
          <w:sz w:val="24"/>
          <w:szCs w:val="24"/>
          <w:lang w:eastAsia="et-EE"/>
        </w:rPr>
        <w:t>5</w:t>
      </w:r>
    </w:p>
    <w:p w14:paraId="4040ECFD" w14:textId="77777777" w:rsidR="003410D6" w:rsidRPr="006A7BEF" w:rsidRDefault="003410D6" w:rsidP="000A11C1">
      <w:pPr>
        <w:pStyle w:val="Vahedeta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15D075C9" w14:textId="48812F25" w:rsidR="003410D6" w:rsidRPr="006A7BEF" w:rsidRDefault="003410D6" w:rsidP="000A11C1">
      <w:pPr>
        <w:pStyle w:val="Vahedeta"/>
        <w:jc w:val="center"/>
        <w:rPr>
          <w:rFonts w:ascii="Times New Roman" w:hAnsi="Times New Roman" w:cs="Times New Roman"/>
          <w:sz w:val="24"/>
          <w:szCs w:val="24"/>
          <w:lang w:eastAsia="et-EE"/>
        </w:rPr>
      </w:pPr>
      <w:r w:rsidRPr="006A7BEF"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t>Hädaolukorra seaduse</w:t>
      </w:r>
      <w:r w:rsidR="00DE7D12" w:rsidRPr="006A7BEF"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t xml:space="preserve"> ja teiste seaduste </w:t>
      </w:r>
      <w:r w:rsidR="00405793" w:rsidRPr="006A7BEF"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t>muutmise</w:t>
      </w:r>
      <w:r w:rsidR="00DE7D12" w:rsidRPr="006A7BEF"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t xml:space="preserve"> seadus</w:t>
      </w:r>
    </w:p>
    <w:p w14:paraId="79436B9E" w14:textId="77777777" w:rsidR="003410D6" w:rsidRPr="006A7BEF" w:rsidRDefault="003410D6" w:rsidP="000A11C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FD26602" w14:textId="51601A7D" w:rsidR="007E3784" w:rsidRPr="006A7BEF" w:rsidRDefault="003410D6" w:rsidP="000A11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6A7BEF">
        <w:rPr>
          <w:rFonts w:ascii="Times New Roman" w:hAnsi="Times New Roman" w:cs="Times New Roman"/>
          <w:b/>
          <w:sz w:val="24"/>
          <w:szCs w:val="24"/>
        </w:rPr>
        <w:t xml:space="preserve">§ 1. </w:t>
      </w:r>
      <w:r w:rsidR="007E3784" w:rsidRPr="006A7BEF">
        <w:rPr>
          <w:rFonts w:ascii="Times New Roman" w:hAnsi="Times New Roman" w:cs="Times New Roman"/>
          <w:b/>
          <w:sz w:val="24"/>
          <w:szCs w:val="24"/>
        </w:rPr>
        <w:t xml:space="preserve">Hädaolukorra seaduse </w:t>
      </w:r>
      <w:r w:rsidR="00184DD9" w:rsidRPr="006A7BEF">
        <w:rPr>
          <w:rFonts w:ascii="Times New Roman" w:hAnsi="Times New Roman" w:cs="Times New Roman"/>
          <w:b/>
          <w:sz w:val="24"/>
          <w:szCs w:val="24"/>
        </w:rPr>
        <w:t>muutmine</w:t>
      </w:r>
    </w:p>
    <w:p w14:paraId="69C78504" w14:textId="77777777" w:rsidR="007E3784" w:rsidRPr="006A7BEF" w:rsidRDefault="007E3784" w:rsidP="000A11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4AA41027" w14:textId="004FB2ED" w:rsidR="0033620F" w:rsidRPr="006A7BEF" w:rsidRDefault="0033620F" w:rsidP="000A11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 xml:space="preserve">Hädaolukorra seaduses tehakse järgmised </w:t>
      </w:r>
      <w:r w:rsidR="00184DD9" w:rsidRPr="006A7BEF">
        <w:rPr>
          <w:rFonts w:ascii="Times New Roman" w:hAnsi="Times New Roman" w:cs="Times New Roman"/>
          <w:bCs/>
          <w:sz w:val="24"/>
          <w:szCs w:val="24"/>
        </w:rPr>
        <w:t>muudatused</w:t>
      </w:r>
      <w:r w:rsidRPr="006A7BEF">
        <w:rPr>
          <w:rFonts w:ascii="Times New Roman" w:hAnsi="Times New Roman" w:cs="Times New Roman"/>
          <w:bCs/>
          <w:sz w:val="24"/>
          <w:szCs w:val="24"/>
        </w:rPr>
        <w:t>:</w:t>
      </w:r>
    </w:p>
    <w:p w14:paraId="203241EC" w14:textId="77777777" w:rsidR="00823FEF" w:rsidRPr="006A7BEF" w:rsidRDefault="00823FEF" w:rsidP="000A11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259278F8" w14:textId="3729F2C3" w:rsidR="00823FEF" w:rsidRPr="006A7BEF" w:rsidRDefault="00823FEF" w:rsidP="000A11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6A7BEF">
        <w:rPr>
          <w:rFonts w:ascii="Times New Roman" w:hAnsi="Times New Roman" w:cs="Times New Roman"/>
          <w:bCs/>
          <w:sz w:val="24"/>
          <w:szCs w:val="24"/>
        </w:rPr>
        <w:t>seadust täiendatakse §-ga 13</w:t>
      </w:r>
      <w:r w:rsidRPr="006A7BEF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000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BEF">
        <w:rPr>
          <w:rFonts w:ascii="Times New Roman" w:hAnsi="Times New Roman" w:cs="Times New Roman"/>
          <w:bCs/>
          <w:sz w:val="24"/>
          <w:szCs w:val="24"/>
        </w:rPr>
        <w:t>järgmises sõnastuses:</w:t>
      </w:r>
    </w:p>
    <w:p w14:paraId="0ECE7D58" w14:textId="77777777" w:rsidR="00823FEF" w:rsidRPr="006A7BEF" w:rsidRDefault="00823FEF" w:rsidP="000A11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37E84E1D" w14:textId="679054B4" w:rsidR="003B18C6" w:rsidRPr="006A7BEF" w:rsidRDefault="003B18C6" w:rsidP="000A11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„</w:t>
      </w:r>
      <w:r w:rsidRPr="006A7BEF">
        <w:rPr>
          <w:rFonts w:ascii="Times New Roman" w:hAnsi="Times New Roman" w:cs="Times New Roman"/>
          <w:b/>
          <w:sz w:val="24"/>
          <w:szCs w:val="24"/>
        </w:rPr>
        <w:t>§ 13</w:t>
      </w:r>
      <w:r w:rsidRPr="006A7BEF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6A7BE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B2C18">
        <w:rPr>
          <w:rFonts w:ascii="Times New Roman" w:hAnsi="Times New Roman" w:cs="Times New Roman"/>
          <w:b/>
          <w:sz w:val="24"/>
          <w:szCs w:val="24"/>
        </w:rPr>
        <w:t>Viivitamatu</w:t>
      </w:r>
      <w:r w:rsidRPr="006A7BEF">
        <w:rPr>
          <w:rFonts w:ascii="Times New Roman" w:hAnsi="Times New Roman" w:cs="Times New Roman"/>
          <w:b/>
          <w:sz w:val="24"/>
          <w:szCs w:val="24"/>
        </w:rPr>
        <w:t xml:space="preserve"> ohuteate edastamine</w:t>
      </w:r>
    </w:p>
    <w:p w14:paraId="7B247861" w14:textId="77777777" w:rsidR="003B18C6" w:rsidRPr="006A7BEF" w:rsidRDefault="003B18C6" w:rsidP="000A11C1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4DF08CC6" w14:textId="2AF867B6" w:rsidR="003B18C6" w:rsidRPr="006A7BEF" w:rsidRDefault="003B18C6" w:rsidP="222670E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5750F842">
        <w:rPr>
          <w:rFonts w:ascii="Times New Roman" w:hAnsi="Times New Roman" w:cs="Times New Roman"/>
          <w:sz w:val="24"/>
          <w:szCs w:val="24"/>
        </w:rPr>
        <w:t xml:space="preserve">(1) </w:t>
      </w:r>
      <w:bookmarkStart w:id="0" w:name="_Hlk178756242"/>
      <w:r w:rsidR="00BB0534" w:rsidRPr="5750F842">
        <w:rPr>
          <w:rFonts w:ascii="Times New Roman" w:hAnsi="Times New Roman" w:cs="Times New Roman"/>
          <w:sz w:val="24"/>
          <w:szCs w:val="24"/>
        </w:rPr>
        <w:t>P</w:t>
      </w:r>
      <w:r w:rsidRPr="5750F842">
        <w:rPr>
          <w:rFonts w:ascii="Times New Roman" w:hAnsi="Times New Roman" w:cs="Times New Roman"/>
          <w:sz w:val="24"/>
          <w:szCs w:val="24"/>
        </w:rPr>
        <w:t>aljude</w:t>
      </w:r>
      <w:r w:rsidR="005557A6" w:rsidRPr="5750F842">
        <w:rPr>
          <w:rFonts w:ascii="Times New Roman" w:hAnsi="Times New Roman" w:cs="Times New Roman"/>
          <w:sz w:val="24"/>
          <w:szCs w:val="24"/>
        </w:rPr>
        <w:t xml:space="preserve"> </w:t>
      </w:r>
      <w:r w:rsidRPr="5750F842">
        <w:rPr>
          <w:rFonts w:ascii="Times New Roman" w:hAnsi="Times New Roman" w:cs="Times New Roman"/>
          <w:sz w:val="24"/>
          <w:szCs w:val="24"/>
        </w:rPr>
        <w:t xml:space="preserve">inimeste elu </w:t>
      </w:r>
      <w:r w:rsidR="00653364" w:rsidRPr="5750F842">
        <w:rPr>
          <w:rFonts w:ascii="Times New Roman" w:hAnsi="Times New Roman" w:cs="Times New Roman"/>
          <w:sz w:val="24"/>
          <w:szCs w:val="24"/>
        </w:rPr>
        <w:t>või</w:t>
      </w:r>
      <w:r w:rsidRPr="5750F842">
        <w:rPr>
          <w:rFonts w:ascii="Times New Roman" w:hAnsi="Times New Roman" w:cs="Times New Roman"/>
          <w:sz w:val="24"/>
          <w:szCs w:val="24"/>
        </w:rPr>
        <w:t xml:space="preserve"> tervist ohustava </w:t>
      </w:r>
      <w:r w:rsidR="00093A35" w:rsidRPr="5750F842">
        <w:rPr>
          <w:rFonts w:ascii="Times New Roman" w:hAnsi="Times New Roman" w:cs="Times New Roman"/>
          <w:sz w:val="24"/>
          <w:szCs w:val="24"/>
        </w:rPr>
        <w:t xml:space="preserve">vahetult eelseisva või juba toimuva </w:t>
      </w:r>
      <w:r w:rsidRPr="5750F842">
        <w:rPr>
          <w:rFonts w:ascii="Times New Roman" w:hAnsi="Times New Roman" w:cs="Times New Roman"/>
          <w:sz w:val="24"/>
          <w:szCs w:val="24"/>
        </w:rPr>
        <w:t>sündmuse</w:t>
      </w:r>
      <w:r w:rsidR="00BB0534" w:rsidRPr="5750F842">
        <w:rPr>
          <w:rFonts w:ascii="Times New Roman" w:hAnsi="Times New Roman" w:cs="Times New Roman"/>
          <w:sz w:val="24"/>
          <w:szCs w:val="24"/>
        </w:rPr>
        <w:t xml:space="preserve"> </w:t>
      </w:r>
      <w:r w:rsidR="00653364" w:rsidRPr="5750F842">
        <w:rPr>
          <w:rFonts w:ascii="Times New Roman" w:hAnsi="Times New Roman" w:cs="Times New Roman"/>
          <w:sz w:val="24"/>
          <w:szCs w:val="24"/>
        </w:rPr>
        <w:t xml:space="preserve">või selle lõppemise </w:t>
      </w:r>
      <w:r w:rsidR="00BB0534" w:rsidRPr="5750F842">
        <w:rPr>
          <w:rFonts w:ascii="Times New Roman" w:hAnsi="Times New Roman" w:cs="Times New Roman"/>
          <w:sz w:val="24"/>
          <w:szCs w:val="24"/>
        </w:rPr>
        <w:t>korral edastatakse</w:t>
      </w:r>
      <w:r w:rsidR="00A1246D" w:rsidRPr="5750F842">
        <w:rPr>
          <w:rFonts w:ascii="Times New Roman" w:hAnsi="Times New Roman" w:cs="Times New Roman"/>
          <w:sz w:val="24"/>
          <w:szCs w:val="24"/>
        </w:rPr>
        <w:t xml:space="preserve"> avalikkusele </w:t>
      </w:r>
      <w:r w:rsidR="00BB0534" w:rsidRPr="5750F842">
        <w:rPr>
          <w:rFonts w:ascii="Times New Roman" w:hAnsi="Times New Roman" w:cs="Times New Roman"/>
          <w:sz w:val="24"/>
          <w:szCs w:val="24"/>
        </w:rPr>
        <w:t>viivitamatu ohuteade, millega antakse</w:t>
      </w:r>
      <w:r w:rsidR="00777FCD" w:rsidRPr="5750F842">
        <w:rPr>
          <w:rFonts w:ascii="Times New Roman" w:hAnsi="Times New Roman" w:cs="Times New Roman"/>
          <w:sz w:val="24"/>
          <w:szCs w:val="24"/>
        </w:rPr>
        <w:t xml:space="preserve"> </w:t>
      </w:r>
      <w:r w:rsidR="005557A6" w:rsidRPr="5750F842">
        <w:rPr>
          <w:rFonts w:ascii="Times New Roman" w:hAnsi="Times New Roman" w:cs="Times New Roman"/>
          <w:sz w:val="24"/>
          <w:szCs w:val="24"/>
        </w:rPr>
        <w:t>juhis ohutuks tegutsemiseks</w:t>
      </w:r>
      <w:r w:rsidRPr="5750F842">
        <w:rPr>
          <w:rFonts w:ascii="Times New Roman" w:hAnsi="Times New Roman" w:cs="Times New Roman"/>
          <w:sz w:val="24"/>
          <w:szCs w:val="24"/>
        </w:rPr>
        <w:t>, sealhulgas varjumi</w:t>
      </w:r>
      <w:r w:rsidR="005557A6" w:rsidRPr="5750F842">
        <w:rPr>
          <w:rFonts w:ascii="Times New Roman" w:hAnsi="Times New Roman" w:cs="Times New Roman"/>
          <w:sz w:val="24"/>
          <w:szCs w:val="24"/>
        </w:rPr>
        <w:t>seks</w:t>
      </w:r>
      <w:r w:rsidRPr="5750F842">
        <w:rPr>
          <w:rFonts w:ascii="Times New Roman" w:hAnsi="Times New Roman" w:cs="Times New Roman"/>
          <w:sz w:val="24"/>
          <w:szCs w:val="24"/>
        </w:rPr>
        <w:t xml:space="preserve"> või</w:t>
      </w:r>
      <w:r w:rsidR="005557A6" w:rsidRPr="5750F842">
        <w:rPr>
          <w:rFonts w:ascii="Times New Roman" w:hAnsi="Times New Roman" w:cs="Times New Roman"/>
          <w:sz w:val="24"/>
          <w:szCs w:val="24"/>
        </w:rPr>
        <w:t xml:space="preserve"> </w:t>
      </w:r>
      <w:r w:rsidRPr="5750F842">
        <w:rPr>
          <w:rFonts w:ascii="Times New Roman" w:hAnsi="Times New Roman" w:cs="Times New Roman"/>
          <w:sz w:val="24"/>
          <w:szCs w:val="24"/>
        </w:rPr>
        <w:t>ulatuslik</w:t>
      </w:r>
      <w:r w:rsidR="005557A6" w:rsidRPr="5750F842">
        <w:rPr>
          <w:rFonts w:ascii="Times New Roman" w:hAnsi="Times New Roman" w:cs="Times New Roman"/>
          <w:sz w:val="24"/>
          <w:szCs w:val="24"/>
        </w:rPr>
        <w:t>uks</w:t>
      </w:r>
      <w:r w:rsidRPr="5750F842">
        <w:rPr>
          <w:rFonts w:ascii="Times New Roman" w:hAnsi="Times New Roman" w:cs="Times New Roman"/>
          <w:sz w:val="24"/>
          <w:szCs w:val="24"/>
        </w:rPr>
        <w:t xml:space="preserve"> evakuatsioon</w:t>
      </w:r>
      <w:r w:rsidR="005557A6" w:rsidRPr="5750F842">
        <w:rPr>
          <w:rFonts w:ascii="Times New Roman" w:hAnsi="Times New Roman" w:cs="Times New Roman"/>
          <w:sz w:val="24"/>
          <w:szCs w:val="24"/>
        </w:rPr>
        <w:t>iks</w:t>
      </w:r>
      <w:r w:rsidR="007F41F4" w:rsidRPr="5750F842">
        <w:rPr>
          <w:rFonts w:ascii="Times New Roman" w:hAnsi="Times New Roman" w:cs="Times New Roman"/>
          <w:sz w:val="24"/>
          <w:szCs w:val="24"/>
        </w:rPr>
        <w:t>.</w:t>
      </w:r>
      <w:r w:rsidR="005557A6" w:rsidRPr="5750F842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5750F842">
        <w:rPr>
          <w:rFonts w:ascii="Times New Roman" w:hAnsi="Times New Roman" w:cs="Times New Roman"/>
          <w:sz w:val="24"/>
          <w:szCs w:val="24"/>
        </w:rPr>
        <w:t>Viivitamatu ohutea</w:t>
      </w:r>
      <w:r w:rsidR="00AC494D" w:rsidRPr="5750F842">
        <w:rPr>
          <w:rFonts w:ascii="Times New Roman" w:hAnsi="Times New Roman" w:cs="Times New Roman"/>
          <w:sz w:val="24"/>
          <w:szCs w:val="24"/>
        </w:rPr>
        <w:t>te</w:t>
      </w:r>
      <w:r w:rsidR="005557A6" w:rsidRPr="5750F842">
        <w:rPr>
          <w:rFonts w:ascii="Times New Roman" w:hAnsi="Times New Roman" w:cs="Times New Roman"/>
          <w:sz w:val="24"/>
          <w:szCs w:val="24"/>
        </w:rPr>
        <w:t xml:space="preserve"> </w:t>
      </w:r>
      <w:r w:rsidRPr="5750F842">
        <w:rPr>
          <w:rFonts w:ascii="Times New Roman" w:hAnsi="Times New Roman" w:cs="Times New Roman"/>
          <w:sz w:val="24"/>
          <w:szCs w:val="24"/>
        </w:rPr>
        <w:t>edasta</w:t>
      </w:r>
      <w:r w:rsidR="00AC494D" w:rsidRPr="5750F842">
        <w:rPr>
          <w:rFonts w:ascii="Times New Roman" w:hAnsi="Times New Roman" w:cs="Times New Roman"/>
          <w:sz w:val="24"/>
          <w:szCs w:val="24"/>
        </w:rPr>
        <w:t>miseks kasutatakse</w:t>
      </w:r>
      <w:r w:rsidR="00635B4E" w:rsidRPr="5750F842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 w:rsidR="00635B4E" w:rsidRPr="5750F842">
        <w:rPr>
          <w:rFonts w:ascii="Times New Roman" w:hAnsi="Times New Roman" w:cs="Times New Roman"/>
          <w:sz w:val="24"/>
          <w:szCs w:val="24"/>
        </w:rPr>
        <w:t>üldjuhul</w:t>
      </w:r>
      <w:commentRangeEnd w:id="1"/>
      <w:r>
        <w:commentReference w:id="1"/>
      </w:r>
      <w:r w:rsidR="00635B4E" w:rsidRPr="5750F842">
        <w:rPr>
          <w:rFonts w:ascii="Times New Roman" w:hAnsi="Times New Roman" w:cs="Times New Roman"/>
          <w:sz w:val="24"/>
          <w:szCs w:val="24"/>
        </w:rPr>
        <w:t xml:space="preserve"> </w:t>
      </w:r>
      <w:r w:rsidR="00AC494D" w:rsidRPr="5750F842">
        <w:rPr>
          <w:rFonts w:ascii="Times New Roman" w:hAnsi="Times New Roman" w:cs="Times New Roman"/>
          <w:sz w:val="24"/>
          <w:szCs w:val="24"/>
        </w:rPr>
        <w:t xml:space="preserve">riikliku ohuteavituse süsteemi EE-ALARM (edaspidi </w:t>
      </w:r>
      <w:r w:rsidR="00AC494D" w:rsidRPr="5750F842">
        <w:rPr>
          <w:rFonts w:ascii="Times New Roman" w:hAnsi="Times New Roman" w:cs="Times New Roman"/>
          <w:i/>
          <w:iCs/>
          <w:sz w:val="24"/>
          <w:szCs w:val="24"/>
        </w:rPr>
        <w:t>EE-ALARM</w:t>
      </w:r>
      <w:r w:rsidR="00AC494D" w:rsidRPr="5750F842">
        <w:rPr>
          <w:rFonts w:ascii="Times New Roman" w:hAnsi="Times New Roman" w:cs="Times New Roman"/>
          <w:sz w:val="24"/>
          <w:szCs w:val="24"/>
        </w:rPr>
        <w:t>)</w:t>
      </w:r>
      <w:r w:rsidR="00AF7F0F" w:rsidRPr="5750F842">
        <w:rPr>
          <w:rFonts w:ascii="Times New Roman" w:hAnsi="Times New Roman" w:cs="Times New Roman"/>
          <w:sz w:val="24"/>
          <w:szCs w:val="24"/>
        </w:rPr>
        <w:t>.</w:t>
      </w:r>
    </w:p>
    <w:p w14:paraId="329884E5" w14:textId="77777777" w:rsidR="00AF7F0F" w:rsidRPr="006A7BEF" w:rsidRDefault="00AF7F0F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AFBDD9" w14:textId="14A4737E" w:rsidR="00AF7F0F" w:rsidRPr="006A7BEF" w:rsidRDefault="00AF7F0F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 xml:space="preserve">(2) </w:t>
      </w:r>
      <w:bookmarkStart w:id="2" w:name="_Hlk185517379"/>
      <w:r w:rsidRPr="006A7BEF">
        <w:rPr>
          <w:rFonts w:ascii="Times New Roman" w:hAnsi="Times New Roman" w:cs="Times New Roman"/>
          <w:bCs/>
          <w:sz w:val="24"/>
          <w:szCs w:val="24"/>
        </w:rPr>
        <w:t>EE-ALARM käesoleva seaduse tähenduses on protokollide, protsesside ja tehnoloogiate kogum</w:t>
      </w:r>
      <w:r w:rsidR="00C721EA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21EA" w:rsidRPr="006F5D92">
        <w:rPr>
          <w:rFonts w:ascii="Times New Roman" w:hAnsi="Times New Roman" w:cs="Times New Roman"/>
          <w:bCs/>
          <w:sz w:val="24"/>
          <w:szCs w:val="24"/>
        </w:rPr>
        <w:t>elanikkonnale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viivitamatu </w:t>
      </w:r>
      <w:bookmarkEnd w:id="2"/>
      <w:r w:rsidR="00C721EA" w:rsidRPr="006A7BEF">
        <w:rPr>
          <w:rFonts w:ascii="Times New Roman" w:hAnsi="Times New Roman" w:cs="Times New Roman"/>
          <w:bCs/>
          <w:sz w:val="24"/>
          <w:szCs w:val="24"/>
        </w:rPr>
        <w:t>ohuteate edastamiseks.</w:t>
      </w:r>
    </w:p>
    <w:p w14:paraId="2A947385" w14:textId="77777777" w:rsidR="003B18C6" w:rsidRPr="006A7BEF" w:rsidRDefault="003B18C6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E9A076" w14:textId="6B5ADD3F" w:rsidR="002013BF" w:rsidRPr="006A7BEF" w:rsidRDefault="003B18C6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(</w:t>
      </w:r>
      <w:r w:rsidR="00CC6541" w:rsidRPr="006A7BEF">
        <w:rPr>
          <w:rFonts w:ascii="Times New Roman" w:hAnsi="Times New Roman" w:cs="Times New Roman"/>
          <w:bCs/>
          <w:sz w:val="24"/>
          <w:szCs w:val="24"/>
        </w:rPr>
        <w:t>3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) </w:t>
      </w:r>
      <w:bookmarkStart w:id="3" w:name="_Hlk171693851"/>
      <w:r w:rsidR="002013BF" w:rsidRPr="006A7BEF">
        <w:rPr>
          <w:rFonts w:ascii="Times New Roman" w:hAnsi="Times New Roman" w:cs="Times New Roman"/>
          <w:bCs/>
          <w:sz w:val="24"/>
          <w:szCs w:val="24"/>
        </w:rPr>
        <w:t xml:space="preserve">Viivitamatu ohuteate edastamiseks valmistumist koordineerib Päästeamet. Koordineerimine hõlmab </w:t>
      </w:r>
      <w:r w:rsidR="002013BF" w:rsidRPr="006F5D92">
        <w:rPr>
          <w:rFonts w:ascii="Times New Roman" w:hAnsi="Times New Roman" w:cs="Times New Roman"/>
          <w:bCs/>
          <w:sz w:val="24"/>
          <w:szCs w:val="24"/>
        </w:rPr>
        <w:t>ohuteavituse</w:t>
      </w:r>
      <w:r w:rsidR="002013BF" w:rsidRPr="006A7BEF">
        <w:rPr>
          <w:rFonts w:ascii="Times New Roman" w:hAnsi="Times New Roman" w:cs="Times New Roman"/>
          <w:bCs/>
          <w:sz w:val="24"/>
          <w:szCs w:val="24"/>
        </w:rPr>
        <w:t xml:space="preserve"> kanalite kasutamise üldpõhimõtete väljatöötamist</w:t>
      </w:r>
      <w:r w:rsidR="004E37E5">
        <w:rPr>
          <w:rFonts w:ascii="Times New Roman" w:hAnsi="Times New Roman" w:cs="Times New Roman"/>
          <w:bCs/>
          <w:sz w:val="24"/>
          <w:szCs w:val="24"/>
        </w:rPr>
        <w:t xml:space="preserve"> ja</w:t>
      </w:r>
      <w:r w:rsidR="00CC6541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327E">
        <w:rPr>
          <w:rFonts w:ascii="Times New Roman" w:hAnsi="Times New Roman" w:cs="Times New Roman"/>
          <w:bCs/>
          <w:sz w:val="24"/>
          <w:szCs w:val="24"/>
        </w:rPr>
        <w:t>ajakohastamist</w:t>
      </w:r>
      <w:r w:rsidR="00DD327E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37E5">
        <w:rPr>
          <w:rFonts w:ascii="Times New Roman" w:hAnsi="Times New Roman" w:cs="Times New Roman"/>
          <w:bCs/>
          <w:sz w:val="24"/>
          <w:szCs w:val="24"/>
        </w:rPr>
        <w:t>ning</w:t>
      </w:r>
      <w:r w:rsidR="002013BF" w:rsidRPr="006A7BEF">
        <w:rPr>
          <w:rFonts w:ascii="Times New Roman" w:hAnsi="Times New Roman" w:cs="Times New Roman"/>
          <w:bCs/>
          <w:sz w:val="24"/>
          <w:szCs w:val="24"/>
        </w:rPr>
        <w:t xml:space="preserve"> avalikkuse teadlikkuse </w:t>
      </w:r>
      <w:r w:rsidR="003616F8">
        <w:rPr>
          <w:rFonts w:ascii="Times New Roman" w:hAnsi="Times New Roman" w:cs="Times New Roman"/>
          <w:bCs/>
          <w:sz w:val="24"/>
          <w:szCs w:val="24"/>
        </w:rPr>
        <w:t>suurendamist</w:t>
      </w:r>
      <w:r w:rsidR="00FA0C15" w:rsidRPr="006A7BEF">
        <w:rPr>
          <w:rFonts w:ascii="Times New Roman" w:hAnsi="Times New Roman" w:cs="Times New Roman"/>
          <w:bCs/>
          <w:sz w:val="24"/>
          <w:szCs w:val="24"/>
        </w:rPr>
        <w:t>.</w:t>
      </w:r>
      <w:r w:rsidR="002013BF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335E" w:rsidRPr="006A7BEF">
        <w:rPr>
          <w:rFonts w:ascii="Times New Roman" w:hAnsi="Times New Roman" w:cs="Times New Roman"/>
          <w:bCs/>
          <w:sz w:val="24"/>
          <w:szCs w:val="24"/>
        </w:rPr>
        <w:t xml:space="preserve">Viivitamatu ohuteate edastamiseks valmistumise koordineerimisel teeb </w:t>
      </w:r>
      <w:r w:rsidR="002013BF" w:rsidRPr="006A7BEF">
        <w:rPr>
          <w:rFonts w:ascii="Times New Roman" w:hAnsi="Times New Roman" w:cs="Times New Roman"/>
          <w:bCs/>
          <w:sz w:val="24"/>
          <w:szCs w:val="24"/>
        </w:rPr>
        <w:t>Päästeamet koostööd Häirekeskuse ning muu asjaomase asutuse ja isikuga.</w:t>
      </w:r>
    </w:p>
    <w:p w14:paraId="1330C063" w14:textId="77777777" w:rsidR="00F702F9" w:rsidRPr="006A7BEF" w:rsidRDefault="00F702F9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FB5B3D" w14:textId="3D8EBD7D" w:rsidR="006D1AE7" w:rsidRPr="006A7BEF" w:rsidRDefault="00F702F9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(4) EE-ALARM-iga on kohustatud liituma</w:t>
      </w:r>
      <w:r w:rsidR="0084408A">
        <w:rPr>
          <w:rFonts w:ascii="Times New Roman" w:hAnsi="Times New Roman" w:cs="Times New Roman"/>
          <w:bCs/>
          <w:sz w:val="24"/>
          <w:szCs w:val="24"/>
        </w:rPr>
        <w:t>:</w:t>
      </w:r>
    </w:p>
    <w:p w14:paraId="0FB7455E" w14:textId="7724D1DA" w:rsidR="006D1AE7" w:rsidRPr="006A7BEF" w:rsidRDefault="006D1AE7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1)</w:t>
      </w:r>
      <w:r w:rsidR="00F702F9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5BCD">
        <w:rPr>
          <w:rFonts w:ascii="Times New Roman" w:hAnsi="Times New Roman" w:cs="Times New Roman"/>
          <w:bCs/>
          <w:sz w:val="24"/>
          <w:szCs w:val="24"/>
        </w:rPr>
        <w:t>massiteabevahendi valdaja</w:t>
      </w:r>
      <w:r w:rsidR="00F702F9" w:rsidRPr="006A7BEF">
        <w:rPr>
          <w:rFonts w:ascii="Times New Roman" w:hAnsi="Times New Roman" w:cs="Times New Roman"/>
          <w:bCs/>
          <w:sz w:val="24"/>
          <w:szCs w:val="24"/>
        </w:rPr>
        <w:t xml:space="preserve">, elektroonilise side ettevõtja ja riikliku mobiilirakenduse </w:t>
      </w:r>
      <w:r w:rsidR="00F702F9" w:rsidRPr="00AB7DEB">
        <w:rPr>
          <w:rFonts w:ascii="Times New Roman" w:hAnsi="Times New Roman"/>
          <w:bCs/>
          <w:sz w:val="24"/>
          <w:szCs w:val="24"/>
        </w:rPr>
        <w:t>valdaja</w:t>
      </w:r>
      <w:r w:rsidR="00F702F9" w:rsidRPr="006A7BE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702F9" w:rsidRPr="00F25BCD">
        <w:rPr>
          <w:rFonts w:ascii="Times New Roman" w:hAnsi="Times New Roman" w:cs="Times New Roman"/>
          <w:bCs/>
          <w:sz w:val="24"/>
          <w:szCs w:val="24"/>
        </w:rPr>
        <w:t xml:space="preserve">kelle teenust </w:t>
      </w:r>
      <w:r w:rsidR="00F702F9" w:rsidRPr="00F25BCD">
        <w:rPr>
          <w:rFonts w:ascii="Times New Roman" w:hAnsi="Times New Roman"/>
          <w:bCs/>
          <w:sz w:val="24"/>
          <w:szCs w:val="24"/>
        </w:rPr>
        <w:t>tarbib</w:t>
      </w:r>
      <w:r w:rsidR="00F702F9" w:rsidRPr="006A7BEF">
        <w:rPr>
          <w:rFonts w:ascii="Times New Roman" w:hAnsi="Times New Roman" w:cs="Times New Roman"/>
          <w:bCs/>
          <w:sz w:val="24"/>
          <w:szCs w:val="24"/>
        </w:rPr>
        <w:t xml:space="preserve"> vähemalt 10 000 lõppkasutajat</w:t>
      </w:r>
      <w:r w:rsidRPr="006A7BEF">
        <w:rPr>
          <w:rFonts w:ascii="Times New Roman" w:hAnsi="Times New Roman" w:cs="Times New Roman"/>
          <w:bCs/>
          <w:sz w:val="24"/>
          <w:szCs w:val="24"/>
        </w:rPr>
        <w:t>;</w:t>
      </w:r>
    </w:p>
    <w:p w14:paraId="19E74FC2" w14:textId="661FE411" w:rsidR="00F702F9" w:rsidRPr="006A7BEF" w:rsidRDefault="006D1AE7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2)</w:t>
      </w:r>
      <w:r w:rsidR="00F702F9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5F45" w:rsidRPr="006A7BEF">
        <w:rPr>
          <w:rFonts w:ascii="Times New Roman" w:hAnsi="Times New Roman" w:cs="Times New Roman"/>
          <w:bCs/>
          <w:sz w:val="24"/>
          <w:szCs w:val="24"/>
        </w:rPr>
        <w:t xml:space="preserve">avalikus ruumis paikneva elektroonilise </w:t>
      </w:r>
      <w:r w:rsidR="009C423E">
        <w:rPr>
          <w:rFonts w:ascii="Times New Roman" w:hAnsi="Times New Roman" w:cs="Times New Roman"/>
          <w:bCs/>
          <w:sz w:val="24"/>
          <w:szCs w:val="24"/>
        </w:rPr>
        <w:t>teabeekraani</w:t>
      </w:r>
      <w:r w:rsidR="009C423E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5F45" w:rsidRPr="006A7BEF">
        <w:rPr>
          <w:rFonts w:ascii="Times New Roman" w:hAnsi="Times New Roman" w:cs="Times New Roman"/>
          <w:bCs/>
          <w:sz w:val="24"/>
          <w:szCs w:val="24"/>
        </w:rPr>
        <w:t>valdaja</w:t>
      </w:r>
      <w:r w:rsidR="00A30890" w:rsidRPr="006A7BEF">
        <w:rPr>
          <w:rFonts w:ascii="Times New Roman" w:hAnsi="Times New Roman" w:cs="Times New Roman"/>
          <w:bCs/>
          <w:sz w:val="24"/>
          <w:szCs w:val="24"/>
        </w:rPr>
        <w:t xml:space="preserve">, kelle </w:t>
      </w:r>
      <w:r w:rsidR="009C423E">
        <w:rPr>
          <w:rFonts w:ascii="Times New Roman" w:hAnsi="Times New Roman" w:cs="Times New Roman"/>
          <w:bCs/>
          <w:sz w:val="24"/>
          <w:szCs w:val="24"/>
        </w:rPr>
        <w:t>ekraani</w:t>
      </w:r>
      <w:r w:rsidR="00F25B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0890" w:rsidRPr="006A7BEF">
        <w:rPr>
          <w:rFonts w:ascii="Times New Roman" w:hAnsi="Times New Roman" w:cs="Times New Roman"/>
          <w:bCs/>
          <w:sz w:val="24"/>
          <w:szCs w:val="24"/>
        </w:rPr>
        <w:t>ööpäevane eeldatav kontaktide arv ületab 10 000 inimest</w:t>
      </w:r>
      <w:r w:rsidR="00085F45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02F9" w:rsidRPr="006A7BEF">
        <w:rPr>
          <w:rFonts w:ascii="Times New Roman" w:hAnsi="Times New Roman" w:cs="Times New Roman"/>
          <w:bCs/>
          <w:sz w:val="24"/>
          <w:szCs w:val="24"/>
        </w:rPr>
        <w:t>(edaspidi</w:t>
      </w:r>
      <w:r w:rsidR="00A70DA8" w:rsidRPr="006A7BEF">
        <w:rPr>
          <w:rFonts w:ascii="Times New Roman" w:hAnsi="Times New Roman" w:cs="Times New Roman"/>
          <w:bCs/>
          <w:sz w:val="24"/>
          <w:szCs w:val="24"/>
        </w:rPr>
        <w:t xml:space="preserve"> koos</w:t>
      </w:r>
      <w:r w:rsidR="00F702F9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702F9" w:rsidRPr="006A7BEF">
        <w:rPr>
          <w:rFonts w:ascii="Times New Roman" w:hAnsi="Times New Roman" w:cs="Times New Roman"/>
          <w:i/>
          <w:sz w:val="24"/>
          <w:szCs w:val="24"/>
        </w:rPr>
        <w:t>edastaja</w:t>
      </w:r>
      <w:proofErr w:type="spellEnd"/>
      <w:r w:rsidR="00F702F9" w:rsidRPr="006A7BEF">
        <w:rPr>
          <w:rFonts w:ascii="Times New Roman" w:hAnsi="Times New Roman" w:cs="Times New Roman"/>
          <w:bCs/>
          <w:sz w:val="24"/>
          <w:szCs w:val="24"/>
        </w:rPr>
        <w:t>).</w:t>
      </w:r>
    </w:p>
    <w:p w14:paraId="29D5177A" w14:textId="77777777" w:rsidR="002013BF" w:rsidRPr="006A7BEF" w:rsidRDefault="002013BF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217D9A" w14:textId="28D7208B" w:rsidR="003861F5" w:rsidRPr="006A7BEF" w:rsidRDefault="002013BF" w:rsidP="222670E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222670EE">
        <w:rPr>
          <w:rFonts w:ascii="Times New Roman" w:hAnsi="Times New Roman" w:cs="Times New Roman"/>
          <w:sz w:val="24"/>
          <w:szCs w:val="24"/>
        </w:rPr>
        <w:t>(</w:t>
      </w:r>
      <w:r w:rsidR="00F702F9" w:rsidRPr="222670EE">
        <w:rPr>
          <w:rFonts w:ascii="Times New Roman" w:hAnsi="Times New Roman" w:cs="Times New Roman"/>
          <w:sz w:val="24"/>
          <w:szCs w:val="24"/>
        </w:rPr>
        <w:t>5</w:t>
      </w:r>
      <w:r w:rsidRPr="222670EE">
        <w:rPr>
          <w:rFonts w:ascii="Times New Roman" w:hAnsi="Times New Roman" w:cs="Times New Roman"/>
          <w:sz w:val="24"/>
          <w:szCs w:val="24"/>
        </w:rPr>
        <w:t xml:space="preserve">) </w:t>
      </w:r>
      <w:r w:rsidR="00540EAE" w:rsidRPr="222670EE">
        <w:rPr>
          <w:rFonts w:ascii="Times New Roman" w:hAnsi="Times New Roman" w:cs="Times New Roman"/>
          <w:sz w:val="24"/>
          <w:szCs w:val="24"/>
        </w:rPr>
        <w:t>EE-ALARM-i kaudu viivitamatu ohuteate edastamise võib otsustada v</w:t>
      </w:r>
      <w:r w:rsidR="003B18C6" w:rsidRPr="222670EE">
        <w:rPr>
          <w:rFonts w:ascii="Times New Roman" w:hAnsi="Times New Roman" w:cs="Times New Roman"/>
          <w:sz w:val="24"/>
          <w:szCs w:val="24"/>
        </w:rPr>
        <w:t>alitsusasutus</w:t>
      </w:r>
      <w:r w:rsidR="00265D1A" w:rsidRPr="222670EE">
        <w:rPr>
          <w:rFonts w:ascii="Times New Roman" w:hAnsi="Times New Roman" w:cs="Times New Roman"/>
          <w:sz w:val="24"/>
          <w:szCs w:val="24"/>
        </w:rPr>
        <w:t xml:space="preserve">, eriolukorra </w:t>
      </w:r>
      <w:r w:rsidR="00777FCD" w:rsidRPr="222670EE">
        <w:rPr>
          <w:rFonts w:ascii="Times New Roman" w:hAnsi="Times New Roman" w:cs="Times New Roman"/>
          <w:sz w:val="24"/>
          <w:szCs w:val="24"/>
        </w:rPr>
        <w:t>juh</w:t>
      </w:r>
      <w:r w:rsidR="00540EAE" w:rsidRPr="222670EE">
        <w:rPr>
          <w:rFonts w:ascii="Times New Roman" w:hAnsi="Times New Roman" w:cs="Times New Roman"/>
          <w:sz w:val="24"/>
          <w:szCs w:val="24"/>
        </w:rPr>
        <w:t>t</w:t>
      </w:r>
      <w:r w:rsidR="00777FCD" w:rsidRPr="222670EE">
        <w:rPr>
          <w:rFonts w:ascii="Times New Roman" w:hAnsi="Times New Roman" w:cs="Times New Roman"/>
          <w:sz w:val="24"/>
          <w:szCs w:val="24"/>
        </w:rPr>
        <w:t xml:space="preserve">, </w:t>
      </w:r>
      <w:r w:rsidR="00265D1A" w:rsidRPr="222670EE">
        <w:rPr>
          <w:rFonts w:ascii="Times New Roman" w:hAnsi="Times New Roman" w:cs="Times New Roman"/>
          <w:sz w:val="24"/>
          <w:szCs w:val="24"/>
        </w:rPr>
        <w:t>eriolukorra tööde juh</w:t>
      </w:r>
      <w:r w:rsidR="00540EAE" w:rsidRPr="222670EE">
        <w:rPr>
          <w:rFonts w:ascii="Times New Roman" w:hAnsi="Times New Roman" w:cs="Times New Roman"/>
          <w:sz w:val="24"/>
          <w:szCs w:val="24"/>
        </w:rPr>
        <w:t>t</w:t>
      </w:r>
      <w:r w:rsidR="00265D1A" w:rsidRPr="222670EE">
        <w:rPr>
          <w:rFonts w:ascii="Times New Roman" w:hAnsi="Times New Roman" w:cs="Times New Roman"/>
          <w:sz w:val="24"/>
          <w:szCs w:val="24"/>
        </w:rPr>
        <w:t xml:space="preserve"> </w:t>
      </w:r>
      <w:r w:rsidR="00AE4052" w:rsidRPr="222670EE">
        <w:rPr>
          <w:rFonts w:ascii="Times New Roman" w:hAnsi="Times New Roman" w:cs="Times New Roman"/>
          <w:sz w:val="24"/>
          <w:szCs w:val="24"/>
        </w:rPr>
        <w:t xml:space="preserve">ja </w:t>
      </w:r>
      <w:r w:rsidR="004C4620" w:rsidRPr="222670EE">
        <w:rPr>
          <w:rFonts w:ascii="Times New Roman" w:hAnsi="Times New Roman" w:cs="Times New Roman"/>
          <w:sz w:val="24"/>
          <w:szCs w:val="24"/>
        </w:rPr>
        <w:t xml:space="preserve">kõrgendatud kaitsevalmiduse, erakorralise seisukorra või sõjaseisukorra ajal </w:t>
      </w:r>
      <w:commentRangeStart w:id="4"/>
      <w:r w:rsidR="00170137" w:rsidRPr="222670EE">
        <w:rPr>
          <w:rFonts w:ascii="Times New Roman" w:hAnsi="Times New Roman" w:cs="Times New Roman"/>
          <w:sz w:val="24"/>
          <w:szCs w:val="24"/>
        </w:rPr>
        <w:t>ka</w:t>
      </w:r>
      <w:commentRangeEnd w:id="4"/>
      <w:r>
        <w:commentReference w:id="4"/>
      </w:r>
      <w:r w:rsidR="00170137" w:rsidRPr="222670EE">
        <w:rPr>
          <w:rFonts w:ascii="Times New Roman" w:hAnsi="Times New Roman" w:cs="Times New Roman"/>
          <w:sz w:val="24"/>
          <w:szCs w:val="24"/>
        </w:rPr>
        <w:t xml:space="preserve"> </w:t>
      </w:r>
      <w:r w:rsidR="00265D1A" w:rsidRPr="222670EE">
        <w:rPr>
          <w:rFonts w:ascii="Times New Roman" w:hAnsi="Times New Roman" w:cs="Times New Roman"/>
          <w:sz w:val="24"/>
          <w:szCs w:val="24"/>
        </w:rPr>
        <w:t>peaminist</w:t>
      </w:r>
      <w:r w:rsidR="00540EAE" w:rsidRPr="222670EE">
        <w:rPr>
          <w:rFonts w:ascii="Times New Roman" w:hAnsi="Times New Roman" w:cs="Times New Roman"/>
          <w:sz w:val="24"/>
          <w:szCs w:val="24"/>
        </w:rPr>
        <w:t>e</w:t>
      </w:r>
      <w:r w:rsidR="001C335E" w:rsidRPr="222670EE">
        <w:rPr>
          <w:rFonts w:ascii="Times New Roman" w:hAnsi="Times New Roman" w:cs="Times New Roman"/>
          <w:sz w:val="24"/>
          <w:szCs w:val="24"/>
        </w:rPr>
        <w:t>r</w:t>
      </w:r>
      <w:bookmarkEnd w:id="3"/>
      <w:r w:rsidR="00540EAE" w:rsidRPr="222670EE">
        <w:rPr>
          <w:rFonts w:ascii="Times New Roman" w:hAnsi="Times New Roman" w:cs="Times New Roman"/>
          <w:sz w:val="24"/>
          <w:szCs w:val="24"/>
        </w:rPr>
        <w:t>.</w:t>
      </w:r>
    </w:p>
    <w:p w14:paraId="0CCBAE62" w14:textId="77777777" w:rsidR="003861F5" w:rsidRPr="006A7BEF" w:rsidRDefault="003861F5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71B8E7" w14:textId="153806C3" w:rsidR="003B18C6" w:rsidRPr="006A7BEF" w:rsidRDefault="00DF2D09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03B">
        <w:rPr>
          <w:rFonts w:ascii="Times New Roman" w:hAnsi="Times New Roman" w:cs="Times New Roman"/>
          <w:sz w:val="24"/>
          <w:szCs w:val="24"/>
        </w:rPr>
        <w:t>(</w:t>
      </w:r>
      <w:r w:rsidR="00471864" w:rsidRPr="009C403B">
        <w:rPr>
          <w:rFonts w:ascii="Times New Roman" w:hAnsi="Times New Roman" w:cs="Times New Roman"/>
          <w:sz w:val="24"/>
          <w:szCs w:val="24"/>
        </w:rPr>
        <w:t>6</w:t>
      </w:r>
      <w:r w:rsidRPr="009C403B">
        <w:rPr>
          <w:rFonts w:ascii="Times New Roman" w:hAnsi="Times New Roman" w:cs="Times New Roman"/>
          <w:sz w:val="24"/>
          <w:szCs w:val="24"/>
        </w:rPr>
        <w:t xml:space="preserve">) </w:t>
      </w:r>
      <w:r w:rsidR="000B50D5" w:rsidRPr="009C403B">
        <w:rPr>
          <w:rFonts w:ascii="Times New Roman" w:hAnsi="Times New Roman" w:cs="Times New Roman"/>
          <w:sz w:val="24"/>
          <w:szCs w:val="24"/>
        </w:rPr>
        <w:t>Häirekeskus</w:t>
      </w:r>
      <w:r w:rsidR="003861F5" w:rsidRPr="009C403B">
        <w:rPr>
          <w:rFonts w:ascii="Times New Roman" w:eastAsia="Calibri" w:hAnsi="Times New Roman" w:cs="Times New Roman"/>
          <w:sz w:val="24"/>
          <w:szCs w:val="24"/>
        </w:rPr>
        <w:t xml:space="preserve"> vahendab</w:t>
      </w:r>
      <w:r w:rsidR="000B50D5" w:rsidRPr="009C4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F7310" w:rsidRPr="009C403B">
        <w:rPr>
          <w:rFonts w:ascii="Times New Roman" w:hAnsi="Times New Roman" w:cs="Times New Roman"/>
          <w:sz w:val="24"/>
          <w:szCs w:val="24"/>
        </w:rPr>
        <w:t>edastajale</w:t>
      </w:r>
      <w:proofErr w:type="spellEnd"/>
      <w:r w:rsidR="000B50D5" w:rsidRPr="009C403B">
        <w:rPr>
          <w:rFonts w:ascii="Times New Roman" w:hAnsi="Times New Roman" w:cs="Times New Roman"/>
          <w:sz w:val="24"/>
          <w:szCs w:val="24"/>
        </w:rPr>
        <w:t xml:space="preserve"> </w:t>
      </w:r>
      <w:r w:rsidR="000B50D5" w:rsidRPr="009C403B">
        <w:rPr>
          <w:rFonts w:ascii="Times New Roman" w:eastAsia="Calibri" w:hAnsi="Times New Roman" w:cs="Times New Roman"/>
          <w:sz w:val="24"/>
          <w:szCs w:val="24"/>
        </w:rPr>
        <w:t>v</w:t>
      </w:r>
      <w:r w:rsidR="003B18C6" w:rsidRPr="009C403B">
        <w:rPr>
          <w:rFonts w:ascii="Times New Roman" w:eastAsia="Calibri" w:hAnsi="Times New Roman" w:cs="Times New Roman"/>
          <w:sz w:val="24"/>
          <w:szCs w:val="24"/>
        </w:rPr>
        <w:t>iivitamatu ohuteate</w:t>
      </w:r>
      <w:r w:rsidR="003861F5" w:rsidRPr="009C4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113B" w:rsidRPr="009C403B">
        <w:rPr>
          <w:rFonts w:ascii="Times New Roman" w:eastAsia="Calibri" w:hAnsi="Times New Roman" w:cs="Times New Roman"/>
          <w:sz w:val="24"/>
          <w:szCs w:val="24"/>
        </w:rPr>
        <w:t xml:space="preserve">üldjuhul </w:t>
      </w:r>
      <w:r w:rsidR="003861F5" w:rsidRPr="009C403B">
        <w:rPr>
          <w:rFonts w:ascii="Times New Roman" w:eastAsia="Calibri" w:hAnsi="Times New Roman" w:cs="Times New Roman"/>
          <w:sz w:val="24"/>
          <w:szCs w:val="24"/>
        </w:rPr>
        <w:t xml:space="preserve">EE-ALARM-i </w:t>
      </w:r>
      <w:r w:rsidR="000563AA" w:rsidRPr="009C403B">
        <w:rPr>
          <w:rFonts w:ascii="Times New Roman" w:eastAsia="Calibri" w:hAnsi="Times New Roman" w:cs="Times New Roman"/>
          <w:sz w:val="24"/>
          <w:szCs w:val="24"/>
        </w:rPr>
        <w:t xml:space="preserve">kaudu. </w:t>
      </w:r>
      <w:r w:rsidR="003861F5" w:rsidRPr="00093A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EE</w:t>
      </w:r>
      <w:r w:rsidR="00A70DA8" w:rsidRPr="00093A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noBreakHyphen/>
      </w:r>
      <w:r w:rsidR="003861F5" w:rsidRPr="00093A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ALARM</w:t>
      </w:r>
      <w:r w:rsidR="00B0633B" w:rsidRPr="00093A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noBreakHyphen/>
      </w:r>
      <w:r w:rsidR="003861F5" w:rsidRPr="00093A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</w:t>
      </w:r>
      <w:r w:rsidR="00DB50E9"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rikke korral </w:t>
      </w:r>
      <w:r w:rsidR="003861F5"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vahendab </w:t>
      </w:r>
      <w:r w:rsidR="00DB50E9"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Häirekeskus</w:t>
      </w:r>
      <w:r w:rsidR="00E651B5"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B704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selle</w:t>
      </w:r>
      <w:r w:rsidR="00DB50E9"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proofErr w:type="spellStart"/>
      <w:r w:rsidR="00C5392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edastajale</w:t>
      </w:r>
      <w:proofErr w:type="spellEnd"/>
      <w:r w:rsidR="00C5392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DB50E9"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viivitamata muul viisil</w:t>
      </w:r>
      <w:r w:rsidR="009D09E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ning </w:t>
      </w:r>
      <w:proofErr w:type="spellStart"/>
      <w:r w:rsidR="009D09E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edastaja</w:t>
      </w:r>
      <w:proofErr w:type="spellEnd"/>
      <w:r w:rsidR="00C5392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edastab</w:t>
      </w:r>
      <w:r w:rsidR="00471864" w:rsidRPr="00C53926">
        <w:rPr>
          <w:rFonts w:ascii="Times New Roman" w:hAnsi="Times New Roman" w:cs="Times New Roman"/>
        </w:rPr>
        <w:t xml:space="preserve"> </w:t>
      </w:r>
      <w:r w:rsidR="00ED270C"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selle</w:t>
      </w:r>
      <w:r w:rsidR="00C5392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avalikkusele</w:t>
      </w:r>
      <w:r w:rsidR="00471864" w:rsidRPr="006A7BE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muul kokkulepitud viisil tasuta, muutmata kujul ja viivitamata.</w:t>
      </w:r>
    </w:p>
    <w:p w14:paraId="4283E86B" w14:textId="77777777" w:rsidR="00523990" w:rsidRPr="006A7BEF" w:rsidRDefault="00523990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5A1A4F" w14:textId="58CA5AA7" w:rsidR="00B43DC3" w:rsidRPr="006A7BEF" w:rsidRDefault="00B43DC3" w:rsidP="000A11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471864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7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 w:rsidR="00ED270C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Kui v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iivitamatu ohutea</w:t>
      </w:r>
      <w:r w:rsidR="00ED270C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d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e edasta</w:t>
      </w:r>
      <w:r w:rsidR="00ED270C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takse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elektroonilise side võrgus kindlaksmääratud geograafilisel alal asuvale mobiiltelefoniteenuse kliendile ja rändlusteenuse kasutajale</w:t>
      </w:r>
      <w:r w:rsidR="00ED270C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commentRangeStart w:id="5"/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kohaldatakse elektroonilise side seaduse</w:t>
      </w:r>
      <w:r w:rsidR="008C044B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§ 105</w:t>
      </w:r>
      <w:r w:rsidR="008C044B" w:rsidRPr="222670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1</w:t>
      </w:r>
      <w:commentRangeEnd w:id="5"/>
      <w:r>
        <w:commentReference w:id="5"/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3E9E2BA4" w14:textId="77777777" w:rsidR="003B18C6" w:rsidRPr="006A7BEF" w:rsidRDefault="003B18C6" w:rsidP="000A11C1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36CB5650" w14:textId="3C7053E4" w:rsidR="001B6DE9" w:rsidRPr="006A7BEF" w:rsidRDefault="00B43DC3" w:rsidP="000A11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471864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8</w:t>
      </w:r>
      <w:r w:rsidR="001B6DE9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 w:rsidR="00477989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Sireeniseadme kaudu v</w:t>
      </w:r>
      <w:r w:rsidR="001B6DE9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iivitamatu ohuteate edastamise </w:t>
      </w:r>
      <w:r w:rsidR="00265D1A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võib </w:t>
      </w:r>
      <w:r w:rsidR="001B6DE9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otsusta</w:t>
      </w:r>
      <w:r w:rsidR="00265D1A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da </w:t>
      </w:r>
      <w:r w:rsidR="00703F4D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Päästeamet, Kaitsevägi, Kaitsepolitseiamet, Politsei- ja Piirivalveamet</w:t>
      </w:r>
      <w:r w:rsidR="00322617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r w:rsidR="00703F4D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Keskkonnaamet</w:t>
      </w:r>
      <w:r w:rsidR="00322617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r w:rsidR="00322617" w:rsidRPr="222670EE">
        <w:rPr>
          <w:rFonts w:ascii="Times New Roman" w:hAnsi="Times New Roman" w:cs="Times New Roman"/>
          <w:sz w:val="24"/>
          <w:szCs w:val="24"/>
        </w:rPr>
        <w:t>eriolukorra juht, eriolukorra tööde juht ning kõrgendatud kaitsevalmiduse, erakorralise seisukorra või sõjaseisukorra ajal</w:t>
      </w:r>
      <w:r w:rsidR="00170137" w:rsidRPr="222670EE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6"/>
      <w:r w:rsidR="00170137" w:rsidRPr="222670EE">
        <w:rPr>
          <w:rFonts w:ascii="Times New Roman" w:hAnsi="Times New Roman" w:cs="Times New Roman"/>
          <w:sz w:val="24"/>
          <w:szCs w:val="24"/>
        </w:rPr>
        <w:t>ka</w:t>
      </w:r>
      <w:commentRangeEnd w:id="6"/>
      <w:r>
        <w:commentReference w:id="6"/>
      </w:r>
      <w:r w:rsidR="00322617" w:rsidRPr="222670EE">
        <w:rPr>
          <w:rFonts w:ascii="Times New Roman" w:hAnsi="Times New Roman" w:cs="Times New Roman"/>
          <w:sz w:val="24"/>
          <w:szCs w:val="24"/>
        </w:rPr>
        <w:t xml:space="preserve"> peaminister</w:t>
      </w:r>
      <w:r w:rsidR="00703F4D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682DE9F1" w14:textId="77777777" w:rsidR="001C0068" w:rsidRPr="006A7BEF" w:rsidRDefault="001C0068" w:rsidP="000A11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8"/>
          <w:lang w:eastAsia="da-DK"/>
        </w:rPr>
      </w:pPr>
    </w:p>
    <w:p w14:paraId="3C91FBD5" w14:textId="7D954F81" w:rsidR="001C0068" w:rsidRPr="006A7BEF" w:rsidRDefault="001C0068" w:rsidP="000A11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8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lastRenderedPageBreak/>
        <w:t xml:space="preserve">(9) </w:t>
      </w:r>
      <w:r w:rsidRPr="0006251B">
        <w:rPr>
          <w:rFonts w:ascii="Times New Roman" w:eastAsia="Times New Roman" w:hAnsi="Times New Roman" w:cs="Times New Roman"/>
          <w:sz w:val="24"/>
          <w:szCs w:val="28"/>
          <w:lang w:eastAsia="da-DK"/>
        </w:rPr>
        <w:t>Sireeniseade</w:t>
      </w: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käesoleva seaduse tähenduses on </w:t>
      </w:r>
      <w:r w:rsidR="00B74776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>EE</w:t>
      </w:r>
      <w:r w:rsidR="00B74776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noBreakHyphen/>
        <w:t>ALARM-i</w:t>
      </w:r>
      <w:r w:rsidR="00E91105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tehnoloogiline</w:t>
      </w:r>
      <w:r w:rsidR="00B74776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osa, mis </w:t>
      </w:r>
      <w:r w:rsidR="00226086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on </w:t>
      </w:r>
      <w:r w:rsidR="00A30890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>omavahel ühendatud seadmete kogum</w:t>
      </w:r>
      <w:r w:rsidR="00226086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>,</w:t>
      </w:r>
      <w:r w:rsidR="00A30890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mille eesmärk on </w:t>
      </w:r>
      <w:r w:rsidR="00910560">
        <w:rPr>
          <w:rFonts w:ascii="Times New Roman" w:eastAsia="Times New Roman" w:hAnsi="Times New Roman" w:cs="Times New Roman"/>
          <w:sz w:val="24"/>
          <w:szCs w:val="28"/>
          <w:lang w:eastAsia="da-DK"/>
        </w:rPr>
        <w:t>esitada</w:t>
      </w:r>
      <w:r w:rsidR="00910560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</w:t>
      </w:r>
      <w:r w:rsidR="00A30890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>heli</w:t>
      </w:r>
      <w:r w:rsidR="00226086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>ga</w:t>
      </w:r>
      <w:r w:rsidR="00F042AC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</w:t>
      </w:r>
      <w:r w:rsidR="00A30890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>viivitamatu</w:t>
      </w:r>
      <w:r w:rsidR="00F042AC">
        <w:rPr>
          <w:rFonts w:ascii="Times New Roman" w:eastAsia="Times New Roman" w:hAnsi="Times New Roman" w:cs="Times New Roman"/>
          <w:sz w:val="24"/>
          <w:szCs w:val="28"/>
          <w:lang w:eastAsia="da-DK"/>
        </w:rPr>
        <w:t>t</w:t>
      </w:r>
      <w:r w:rsidR="00A30890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ohutea</w:t>
      </w:r>
      <w:r w:rsidR="00F042AC">
        <w:rPr>
          <w:rFonts w:ascii="Times New Roman" w:eastAsia="Times New Roman" w:hAnsi="Times New Roman" w:cs="Times New Roman"/>
          <w:sz w:val="24"/>
          <w:szCs w:val="28"/>
          <w:lang w:eastAsia="da-DK"/>
        </w:rPr>
        <w:t>det.</w:t>
      </w:r>
    </w:p>
    <w:p w14:paraId="69C29B4E" w14:textId="77777777" w:rsidR="0042463C" w:rsidRPr="006A7BEF" w:rsidRDefault="0042463C" w:rsidP="000A11C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8"/>
          <w:lang w:eastAsia="da-DK"/>
        </w:rPr>
      </w:pPr>
    </w:p>
    <w:p w14:paraId="65AC698A" w14:textId="47538CD2" w:rsidR="008B13C6" w:rsidRDefault="0042463C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>(</w:t>
      </w:r>
      <w:r w:rsidR="006B0613"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>10</w:t>
      </w:r>
      <w:r w:rsidRPr="006A7BEF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) </w:t>
      </w:r>
      <w:r w:rsidR="008B13C6">
        <w:rPr>
          <w:rFonts w:ascii="Times New Roman" w:eastAsia="Times New Roman" w:hAnsi="Times New Roman" w:cs="Times New Roman"/>
          <w:sz w:val="24"/>
          <w:szCs w:val="28"/>
          <w:lang w:eastAsia="da-DK"/>
        </w:rPr>
        <w:t>Päästeamet</w:t>
      </w:r>
      <w:r w:rsidR="00462B48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 </w:t>
      </w:r>
      <w:r w:rsidR="001F1D60">
        <w:rPr>
          <w:rFonts w:ascii="Times New Roman" w:eastAsia="Times New Roman" w:hAnsi="Times New Roman" w:cs="Times New Roman"/>
          <w:sz w:val="24"/>
          <w:szCs w:val="28"/>
          <w:lang w:eastAsia="da-DK"/>
        </w:rPr>
        <w:t xml:space="preserve">korraldab </w:t>
      </w:r>
      <w:r w:rsidR="001F1D60" w:rsidRPr="006A7BEF">
        <w:rPr>
          <w:rFonts w:ascii="Times New Roman" w:hAnsi="Times New Roman" w:cs="Times New Roman"/>
          <w:bCs/>
          <w:sz w:val="24"/>
          <w:szCs w:val="24"/>
        </w:rPr>
        <w:t>sireeniseadme kasutuselevõtt</w:t>
      </w:r>
      <w:r w:rsidR="001F1D60">
        <w:rPr>
          <w:rFonts w:ascii="Times New Roman" w:hAnsi="Times New Roman" w:cs="Times New Roman"/>
          <w:bCs/>
          <w:sz w:val="24"/>
          <w:szCs w:val="24"/>
        </w:rPr>
        <w:t xml:space="preserve">u, </w:t>
      </w:r>
      <w:r w:rsidR="001B620B">
        <w:rPr>
          <w:rFonts w:ascii="Times New Roman" w:hAnsi="Times New Roman" w:cs="Times New Roman"/>
          <w:bCs/>
          <w:sz w:val="24"/>
          <w:szCs w:val="24"/>
        </w:rPr>
        <w:t>sealhulgas vajaduse</w:t>
      </w:r>
      <w:r w:rsidR="00BF6A87">
        <w:rPr>
          <w:rFonts w:ascii="Times New Roman" w:hAnsi="Times New Roman" w:cs="Times New Roman"/>
          <w:bCs/>
          <w:sz w:val="24"/>
          <w:szCs w:val="24"/>
        </w:rPr>
        <w:t xml:space="preserve"> korral</w:t>
      </w:r>
      <w:r w:rsidR="001B62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2B48">
        <w:rPr>
          <w:rFonts w:ascii="Times New Roman" w:hAnsi="Times New Roman" w:cs="Times New Roman"/>
          <w:bCs/>
          <w:sz w:val="24"/>
          <w:szCs w:val="24"/>
        </w:rPr>
        <w:t xml:space="preserve">esitab </w:t>
      </w:r>
      <w:r w:rsidR="00462B48" w:rsidRPr="006A7BEF">
        <w:rPr>
          <w:rFonts w:ascii="Times New Roman" w:hAnsi="Times New Roman" w:cs="Times New Roman"/>
          <w:bCs/>
          <w:sz w:val="24"/>
          <w:szCs w:val="24"/>
        </w:rPr>
        <w:t>asjaõigusseaduse § 158</w:t>
      </w:r>
      <w:r w:rsidR="00462B48" w:rsidRPr="006A7BEF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462B48" w:rsidRPr="006A7BEF">
        <w:rPr>
          <w:rFonts w:ascii="Times New Roman" w:hAnsi="Times New Roman" w:cs="Times New Roman"/>
          <w:bCs/>
          <w:sz w:val="24"/>
          <w:szCs w:val="24"/>
        </w:rPr>
        <w:t xml:space="preserve"> lõikes 1 sätestatud tehnovõrgu või -rajatise talumise kohustuse</w:t>
      </w:r>
      <w:r w:rsidR="001B62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2B48" w:rsidRPr="006A7BEF">
        <w:rPr>
          <w:rFonts w:ascii="Times New Roman" w:hAnsi="Times New Roman" w:cs="Times New Roman"/>
          <w:bCs/>
          <w:sz w:val="24"/>
          <w:szCs w:val="24"/>
        </w:rPr>
        <w:t>kehtestamise</w:t>
      </w:r>
      <w:r w:rsidR="00462B48">
        <w:rPr>
          <w:rFonts w:ascii="Times New Roman" w:hAnsi="Times New Roman" w:cs="Times New Roman"/>
          <w:bCs/>
          <w:sz w:val="24"/>
          <w:szCs w:val="24"/>
        </w:rPr>
        <w:t>ks sundvalduse seadmise</w:t>
      </w:r>
      <w:r w:rsidR="00462B48" w:rsidRPr="006A7BEF">
        <w:rPr>
          <w:rFonts w:ascii="Times New Roman" w:hAnsi="Times New Roman" w:cs="Times New Roman"/>
          <w:bCs/>
          <w:sz w:val="24"/>
          <w:szCs w:val="24"/>
        </w:rPr>
        <w:t xml:space="preserve"> taotlus</w:t>
      </w:r>
      <w:r w:rsidR="00462B48">
        <w:rPr>
          <w:rFonts w:ascii="Times New Roman" w:hAnsi="Times New Roman" w:cs="Times New Roman"/>
          <w:bCs/>
          <w:sz w:val="24"/>
          <w:szCs w:val="24"/>
        </w:rPr>
        <w:t>e</w:t>
      </w:r>
      <w:r w:rsidR="001F1D6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9E1CD91" w14:textId="77777777" w:rsidR="003B18C6" w:rsidRPr="006A7BEF" w:rsidRDefault="003B18C6" w:rsidP="5750F842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commentRangeStart w:id="7"/>
    </w:p>
    <w:p w14:paraId="7EC6217A" w14:textId="6B6BF5CB" w:rsidR="00477265" w:rsidRPr="006A7BEF" w:rsidRDefault="003B18C6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(</w:t>
      </w:r>
      <w:r w:rsidR="00471864" w:rsidRPr="006A7BEF">
        <w:rPr>
          <w:rFonts w:ascii="Times New Roman" w:hAnsi="Times New Roman" w:cs="Times New Roman"/>
          <w:bCs/>
          <w:sz w:val="24"/>
          <w:szCs w:val="24"/>
        </w:rPr>
        <w:t>1</w:t>
      </w:r>
      <w:r w:rsidR="006B0613" w:rsidRPr="006A7BEF">
        <w:rPr>
          <w:rFonts w:ascii="Times New Roman" w:hAnsi="Times New Roman" w:cs="Times New Roman"/>
          <w:bCs/>
          <w:sz w:val="24"/>
          <w:szCs w:val="24"/>
        </w:rPr>
        <w:t>1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477265" w:rsidRPr="006A7BEF">
        <w:rPr>
          <w:rFonts w:ascii="Times New Roman" w:hAnsi="Times New Roman" w:cs="Times New Roman"/>
          <w:bCs/>
          <w:sz w:val="24"/>
          <w:szCs w:val="24"/>
        </w:rPr>
        <w:t>Sisejulgeoleku tagamise valdkonna eest vastutav minister kehtestab määrusega:</w:t>
      </w:r>
    </w:p>
    <w:p w14:paraId="57C4FD4D" w14:textId="3D0085D9" w:rsidR="00477265" w:rsidRPr="006A7BEF" w:rsidRDefault="00477265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>1) v</w:t>
      </w:r>
      <w:r w:rsidR="007E2163" w:rsidRPr="006A7BEF">
        <w:rPr>
          <w:rFonts w:ascii="Times New Roman" w:hAnsi="Times New Roman" w:cs="Times New Roman"/>
          <w:bCs/>
          <w:sz w:val="24"/>
          <w:szCs w:val="24"/>
        </w:rPr>
        <w:t>iivitamatu ohuteate edastamise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1E1">
        <w:rPr>
          <w:rFonts w:ascii="Times New Roman" w:hAnsi="Times New Roman" w:cs="Times New Roman"/>
          <w:bCs/>
          <w:sz w:val="24"/>
          <w:szCs w:val="24"/>
        </w:rPr>
        <w:t>ja</w:t>
      </w:r>
      <w:r w:rsidR="008A11E1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65D9" w:rsidRPr="006A7BEF">
        <w:rPr>
          <w:rFonts w:ascii="Times New Roman" w:hAnsi="Times New Roman" w:cs="Times New Roman"/>
          <w:bCs/>
          <w:sz w:val="24"/>
          <w:szCs w:val="24"/>
        </w:rPr>
        <w:t>selleks valmistumise</w:t>
      </w:r>
      <w:r w:rsidR="00226086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tingimused </w:t>
      </w:r>
      <w:r w:rsidR="008A11E1">
        <w:rPr>
          <w:rFonts w:ascii="Times New Roman" w:hAnsi="Times New Roman" w:cs="Times New Roman"/>
          <w:bCs/>
          <w:sz w:val="24"/>
          <w:szCs w:val="24"/>
        </w:rPr>
        <w:t>ning</w:t>
      </w:r>
      <w:r w:rsidRPr="006A7BEF">
        <w:rPr>
          <w:rFonts w:ascii="Times New Roman" w:hAnsi="Times New Roman" w:cs="Times New Roman"/>
          <w:bCs/>
          <w:sz w:val="24"/>
          <w:szCs w:val="24"/>
        </w:rPr>
        <w:t xml:space="preserve"> korra;</w:t>
      </w:r>
    </w:p>
    <w:p w14:paraId="3B3420FB" w14:textId="5C9B8E4F" w:rsidR="00477265" w:rsidRPr="006A7BEF" w:rsidRDefault="00477265" w:rsidP="000A11C1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E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471864" w:rsidRPr="006A7BEF">
        <w:rPr>
          <w:rFonts w:ascii="Times New Roman" w:hAnsi="Times New Roman" w:cs="Times New Roman"/>
          <w:bCs/>
          <w:sz w:val="24"/>
          <w:szCs w:val="24"/>
        </w:rPr>
        <w:t xml:space="preserve">EE-ALARM-iga </w:t>
      </w:r>
      <w:r w:rsidR="00D860E4">
        <w:rPr>
          <w:rFonts w:ascii="Times New Roman" w:hAnsi="Times New Roman" w:cs="Times New Roman"/>
          <w:bCs/>
          <w:sz w:val="24"/>
          <w:szCs w:val="24"/>
        </w:rPr>
        <w:t xml:space="preserve">liitumise </w:t>
      </w:r>
      <w:r w:rsidR="008A11E1">
        <w:rPr>
          <w:rFonts w:ascii="Times New Roman" w:hAnsi="Times New Roman" w:cs="Times New Roman"/>
          <w:bCs/>
          <w:sz w:val="24"/>
          <w:szCs w:val="24"/>
        </w:rPr>
        <w:t>ja</w:t>
      </w:r>
      <w:r w:rsidR="00D860E4">
        <w:rPr>
          <w:rFonts w:ascii="Times New Roman" w:hAnsi="Times New Roman" w:cs="Times New Roman"/>
          <w:bCs/>
          <w:sz w:val="24"/>
          <w:szCs w:val="24"/>
        </w:rPr>
        <w:t xml:space="preserve"> sellega seotud </w:t>
      </w:r>
      <w:r w:rsidR="00471864" w:rsidRPr="006A7BEF">
        <w:rPr>
          <w:rFonts w:ascii="Times New Roman" w:hAnsi="Times New Roman" w:cs="Times New Roman"/>
          <w:bCs/>
          <w:sz w:val="24"/>
          <w:szCs w:val="24"/>
        </w:rPr>
        <w:t>kulude hüvitamise tingimused</w:t>
      </w:r>
      <w:r w:rsidR="00070C37" w:rsidRPr="006A7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1E1">
        <w:rPr>
          <w:rFonts w:ascii="Times New Roman" w:hAnsi="Times New Roman" w:cs="Times New Roman"/>
          <w:bCs/>
          <w:sz w:val="24"/>
          <w:szCs w:val="24"/>
        </w:rPr>
        <w:t>ning</w:t>
      </w:r>
      <w:r w:rsidR="00226086" w:rsidRPr="006A7BEF">
        <w:rPr>
          <w:rFonts w:ascii="Times New Roman" w:hAnsi="Times New Roman" w:cs="Times New Roman"/>
          <w:bCs/>
          <w:sz w:val="24"/>
          <w:szCs w:val="24"/>
        </w:rPr>
        <w:t xml:space="preserve"> kor</w:t>
      </w:r>
      <w:r w:rsidRPr="006A7BEF">
        <w:rPr>
          <w:rFonts w:ascii="Times New Roman" w:hAnsi="Times New Roman" w:cs="Times New Roman"/>
          <w:bCs/>
          <w:sz w:val="24"/>
          <w:szCs w:val="24"/>
        </w:rPr>
        <w:t>ra;</w:t>
      </w:r>
    </w:p>
    <w:p w14:paraId="75FCFC7D" w14:textId="372EF3C8" w:rsidR="007E2163" w:rsidRPr="006A7BEF" w:rsidRDefault="00477265" w:rsidP="5750F842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5750F842">
        <w:rPr>
          <w:rFonts w:ascii="Times New Roman" w:hAnsi="Times New Roman" w:cs="Times New Roman"/>
          <w:sz w:val="24"/>
          <w:szCs w:val="24"/>
        </w:rPr>
        <w:t>3)</w:t>
      </w:r>
      <w:r w:rsidR="00D860E4" w:rsidRPr="5750F842">
        <w:rPr>
          <w:rFonts w:ascii="Times New Roman" w:hAnsi="Times New Roman" w:cs="Times New Roman"/>
          <w:sz w:val="24"/>
          <w:szCs w:val="24"/>
        </w:rPr>
        <w:t xml:space="preserve"> </w:t>
      </w:r>
      <w:r w:rsidR="00835ACC" w:rsidRPr="5750F842">
        <w:rPr>
          <w:rFonts w:ascii="Times New Roman" w:hAnsi="Times New Roman" w:cs="Times New Roman"/>
          <w:sz w:val="24"/>
          <w:szCs w:val="24"/>
        </w:rPr>
        <w:t>sireeniseadme kasutuselevõtu</w:t>
      </w:r>
      <w:r w:rsidR="008A11E1" w:rsidRPr="5750F842">
        <w:rPr>
          <w:rFonts w:ascii="Times New Roman" w:hAnsi="Times New Roman" w:cs="Times New Roman"/>
          <w:sz w:val="24"/>
          <w:szCs w:val="24"/>
        </w:rPr>
        <w:t xml:space="preserve">, </w:t>
      </w:r>
      <w:r w:rsidR="00835ACC" w:rsidRPr="5750F842">
        <w:rPr>
          <w:rFonts w:ascii="Times New Roman" w:hAnsi="Times New Roman" w:cs="Times New Roman"/>
          <w:sz w:val="24"/>
          <w:szCs w:val="24"/>
        </w:rPr>
        <w:t xml:space="preserve">haldamise ja testimise tingimused </w:t>
      </w:r>
      <w:r w:rsidR="008A11E1" w:rsidRPr="5750F842">
        <w:rPr>
          <w:rFonts w:ascii="Times New Roman" w:hAnsi="Times New Roman" w:cs="Times New Roman"/>
          <w:sz w:val="24"/>
          <w:szCs w:val="24"/>
        </w:rPr>
        <w:t>ning</w:t>
      </w:r>
      <w:r w:rsidR="00835ACC" w:rsidRPr="5750F842">
        <w:rPr>
          <w:rFonts w:ascii="Times New Roman" w:hAnsi="Times New Roman" w:cs="Times New Roman"/>
          <w:sz w:val="24"/>
          <w:szCs w:val="24"/>
        </w:rPr>
        <w:t xml:space="preserve"> korra</w:t>
      </w:r>
      <w:r w:rsidR="007E2163" w:rsidRPr="5750F842">
        <w:rPr>
          <w:rFonts w:ascii="Times New Roman" w:hAnsi="Times New Roman" w:cs="Times New Roman"/>
          <w:sz w:val="24"/>
          <w:szCs w:val="24"/>
        </w:rPr>
        <w:t>.“</w:t>
      </w:r>
      <w:r w:rsidR="007E3BC3" w:rsidRPr="5750F842">
        <w:rPr>
          <w:rFonts w:ascii="Times New Roman" w:hAnsi="Times New Roman" w:cs="Times New Roman"/>
          <w:sz w:val="24"/>
          <w:szCs w:val="24"/>
        </w:rPr>
        <w:t>;</w:t>
      </w:r>
      <w:commentRangeEnd w:id="7"/>
      <w:r>
        <w:commentReference w:id="7"/>
      </w:r>
    </w:p>
    <w:p w14:paraId="03DDE008" w14:textId="77777777" w:rsidR="0033620F" w:rsidRPr="006A7BEF" w:rsidRDefault="0033620F" w:rsidP="000A11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21F3AD74" w14:textId="1707CA8B" w:rsidR="000376AF" w:rsidRPr="006A7BEF" w:rsidRDefault="008B3F7C" w:rsidP="000A11C1">
      <w:pPr>
        <w:pStyle w:val="Vahedeta"/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</w:pPr>
      <w:r w:rsidRPr="006A7BE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267FE" w:rsidRPr="006A7BE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267FE" w:rsidRPr="006A7BEF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69688118"/>
      <w:bookmarkStart w:id="9" w:name="_Hlk180486511"/>
      <w:r w:rsidR="003410D6" w:rsidRPr="006A7BEF">
        <w:rPr>
          <w:rFonts w:ascii="Times New Roman" w:hAnsi="Times New Roman" w:cs="Times New Roman"/>
          <w:sz w:val="24"/>
          <w:szCs w:val="24"/>
        </w:rPr>
        <w:t>seadus</w:t>
      </w:r>
      <w:r w:rsidR="003102E7" w:rsidRPr="006A7BEF">
        <w:rPr>
          <w:rFonts w:ascii="Times New Roman" w:hAnsi="Times New Roman" w:cs="Times New Roman"/>
          <w:sz w:val="24"/>
          <w:szCs w:val="24"/>
        </w:rPr>
        <w:t>t</w:t>
      </w:r>
      <w:r w:rsidR="00ED7024"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 xml:space="preserve"> täiendatakse </w:t>
      </w:r>
      <w:r w:rsidR="003E3843"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>§-</w:t>
      </w:r>
      <w:r w:rsidR="009E7F16"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>ga</w:t>
      </w:r>
      <w:r w:rsidR="003E3843"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 xml:space="preserve"> </w:t>
      </w:r>
      <w:bookmarkStart w:id="10" w:name="_Hlk186807269"/>
      <w:r w:rsidR="00ED7024"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>16</w:t>
      </w:r>
      <w:r w:rsidR="00162E8B" w:rsidRPr="006A7BE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et-EE"/>
        </w:rPr>
        <w:t>1</w:t>
      </w:r>
      <w:r w:rsidR="00ED7024" w:rsidRPr="008F3C4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bookmarkEnd w:id="10"/>
      <w:r w:rsidR="00ED7024"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>järgmises sõnastuses</w:t>
      </w:r>
      <w:bookmarkEnd w:id="8"/>
      <w:r w:rsidR="00ED7024" w:rsidRPr="006A7BEF"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  <w:t>:</w:t>
      </w:r>
      <w:bookmarkEnd w:id="9"/>
    </w:p>
    <w:p w14:paraId="15CCB40B" w14:textId="5DD18334" w:rsidR="00ED7024" w:rsidRPr="006A7BEF" w:rsidRDefault="00ED7024" w:rsidP="000A11C1">
      <w:pPr>
        <w:pStyle w:val="Vahedeta"/>
        <w:rPr>
          <w:rFonts w:ascii="Times New Roman" w:eastAsia="Times New Roman" w:hAnsi="Times New Roman" w:cs="Times New Roman"/>
          <w:iCs/>
          <w:sz w:val="24"/>
          <w:szCs w:val="24"/>
          <w:lang w:eastAsia="et-EE"/>
        </w:rPr>
      </w:pPr>
    </w:p>
    <w:p w14:paraId="49A34997" w14:textId="7DCBD08F" w:rsidR="00ED7024" w:rsidRPr="006A7BEF" w:rsidRDefault="00ED7024" w:rsidP="000A11C1">
      <w:pPr>
        <w:pStyle w:val="Vahedeta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11" w:name="_Hlk180486639"/>
      <w:r w:rsidRPr="006A7BEF"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Pr="006A7B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§ 16</w:t>
      </w:r>
      <w:r w:rsidR="00162E8B" w:rsidRPr="006A7BE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t-EE"/>
        </w:rPr>
        <w:t>1</w:t>
      </w:r>
      <w:r w:rsidR="00DD5977" w:rsidRPr="006A7B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.</w:t>
      </w:r>
      <w:r w:rsidRPr="006A7B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Varjumine</w:t>
      </w:r>
    </w:p>
    <w:bookmarkEnd w:id="11"/>
    <w:p w14:paraId="1C521163" w14:textId="253D8C24" w:rsidR="003410D6" w:rsidRPr="00F819DA" w:rsidRDefault="003410D6" w:rsidP="000A11C1">
      <w:pPr>
        <w:pStyle w:val="Vahedeta"/>
        <w:rPr>
          <w:rFonts w:ascii="Times New Roman" w:hAnsi="Times New Roman" w:cs="Times New Roman"/>
        </w:rPr>
      </w:pPr>
    </w:p>
    <w:p w14:paraId="63CB32C1" w14:textId="5E183418" w:rsidR="00FD77B9" w:rsidRPr="006A7BEF" w:rsidRDefault="00ED7024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(1) </w:t>
      </w:r>
      <w:r w:rsidR="00FD77B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Varjumist korraldab Päästeamet. Varjumise korraldamine hõlmab varjumiseks valmistumist, sealhulgas avalikkuse teadlikkuse </w:t>
      </w:r>
      <w:r w:rsidR="00F3651C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suurendamist </w:t>
      </w:r>
      <w:r w:rsidR="00FD77B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ja teavitamist. Varjumise korraldamisel teeb Päästeamet koostööd kohaliku omavalitsuse üksuse,</w:t>
      </w:r>
      <w:r w:rsidR="00C9339B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asjaomase</w:t>
      </w:r>
      <w:r w:rsidR="00FD77B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asutuse ja isikuga</w:t>
      </w:r>
      <w:r w:rsidR="003712C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r w:rsidR="003712CA"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>kes aita</w:t>
      </w:r>
      <w:r w:rsidR="006F55B3">
        <w:rPr>
          <w:rFonts w:ascii="Times New Roman" w:eastAsia="Times New Roman" w:hAnsi="Times New Roman" w:cs="Times New Roman"/>
          <w:sz w:val="24"/>
          <w:szCs w:val="24"/>
          <w:lang w:eastAsia="da-DK"/>
        </w:rPr>
        <w:t>vad</w:t>
      </w:r>
      <w:r w:rsidR="003712CA"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6F55B3"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>oma pädevuse piires</w:t>
      </w:r>
      <w:r w:rsidR="006F55B3" w:rsidRPr="00FC3761" w:rsidDel="00690E6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3712CA"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</w:t>
      </w:r>
      <w:r w:rsidR="00690E62">
        <w:rPr>
          <w:rFonts w:ascii="Times New Roman" w:eastAsia="Times New Roman" w:hAnsi="Times New Roman" w:cs="Times New Roman"/>
          <w:sz w:val="24"/>
          <w:szCs w:val="24"/>
          <w:lang w:eastAsia="da-DK"/>
        </w:rPr>
        <w:t>t</w:t>
      </w:r>
      <w:r w:rsidR="003712CA"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korrald</w:t>
      </w:r>
      <w:r w:rsidR="00690E62">
        <w:rPr>
          <w:rFonts w:ascii="Times New Roman" w:eastAsia="Times New Roman" w:hAnsi="Times New Roman" w:cs="Times New Roman"/>
          <w:sz w:val="24"/>
          <w:szCs w:val="24"/>
          <w:lang w:eastAsia="da-DK"/>
        </w:rPr>
        <w:t>ada</w:t>
      </w:r>
      <w:r w:rsidR="00FD77B9" w:rsidRPr="00FC3761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3443D394" w14:textId="77777777" w:rsidR="00FD77B9" w:rsidRPr="006A7BEF" w:rsidRDefault="00FD77B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93457BD" w14:textId="26F3CED4" w:rsidR="00E404D9" w:rsidRPr="006A7BEF" w:rsidRDefault="00FD77B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E44C5F">
        <w:rPr>
          <w:rFonts w:ascii="Times New Roman" w:eastAsia="Times New Roman" w:hAnsi="Times New Roman" w:cs="Times New Roman"/>
          <w:sz w:val="24"/>
          <w:szCs w:val="24"/>
          <w:lang w:eastAsia="da-DK"/>
        </w:rPr>
        <w:t>(2</w:t>
      </w:r>
      <w:r w:rsidR="00ED7024" w:rsidRPr="00E44C5F">
        <w:rPr>
          <w:rFonts w:ascii="Times New Roman" w:eastAsia="Times New Roman" w:hAnsi="Times New Roman" w:cs="Times New Roman"/>
          <w:sz w:val="24"/>
          <w:szCs w:val="24"/>
          <w:lang w:eastAsia="da-DK"/>
        </w:rPr>
        <w:t>)</w:t>
      </w:r>
      <w:r w:rsidR="00ED702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Varjumi</w:t>
      </w:r>
      <w:r w:rsidR="00862A48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ne</w:t>
      </w:r>
      <w:r w:rsidR="00ED702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DD597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käesoleva seaduse tähenduses </w:t>
      </w:r>
      <w:r w:rsidR="00ED702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on </w:t>
      </w:r>
      <w:r w:rsidR="00F3651C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vahetu </w:t>
      </w:r>
      <w:r w:rsidR="00E8587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kõrgendatud ohu korral </w:t>
      </w:r>
      <w:r w:rsidR="00ED702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ohustatud alal</w:t>
      </w:r>
      <w:r w:rsidR="00E8587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F34E18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viibiva isiku ajutine ümberpaiknemine sobivasse ruumi või ehitisse </w:t>
      </w:r>
      <w:r w:rsidR="00ED702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või seal püsimine</w:t>
      </w:r>
      <w:r w:rsidR="00F34E18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elu</w:t>
      </w:r>
      <w:r w:rsidR="0025319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või</w:t>
      </w:r>
      <w:r w:rsidR="00F34E18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tervise kaitseks</w:t>
      </w:r>
      <w:r w:rsidR="004B24E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7A5B987B" w14:textId="77777777" w:rsidR="00ED7024" w:rsidRPr="006A7BEF" w:rsidRDefault="00ED7024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26F59D5F" w14:textId="780A52A0" w:rsidR="00ED7024" w:rsidRPr="006A7BEF" w:rsidRDefault="00ED7024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5C37D4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bookmarkStart w:id="12" w:name="_Hlk181022259"/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Päästeamet </w:t>
      </w:r>
      <w:r w:rsidR="007E6483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ning 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Politsei- ja Piirivalveamet</w:t>
      </w:r>
      <w:r w:rsidR="009C14CC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või</w:t>
      </w:r>
      <w:r w:rsidR="00394542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vad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5E48FB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varjumise</w:t>
      </w:r>
      <w:r w:rsidR="0079310A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tagamiseks</w:t>
      </w:r>
      <w:r w:rsidR="005E48FB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kohaldada korrakaitseseaduse §-des 30, 32</w:t>
      </w:r>
      <w:r w:rsidR="008F2D98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9E3AA6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44</w:t>
      </w:r>
      <w:r w:rsidR="008F2D98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, 45, 46, 47, 48, 49, 50, 51</w:t>
      </w:r>
      <w:r w:rsidR="009D107A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</w:t>
      </w:r>
      <w:r w:rsidR="008F2D98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9E3AA6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52 sätestatud 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riikliku järelevalve erimeetmeid </w:t>
      </w:r>
      <w:r w:rsidR="00A75CE4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ning 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vahetut sundi korrakaitseseaduses sätestatud alusel ja korras. Korrakaitseseaduse §-s 44 sätestatud viibimiskeeldu võib </w:t>
      </w:r>
      <w:r w:rsidR="001D399C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kohaldada 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üle 12 tunni Päästeameti</w:t>
      </w:r>
      <w:r w:rsidR="00FA29FB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päästekeskuse juhi </w:t>
      </w:r>
      <w:r w:rsidR="006B6BB6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või</w:t>
      </w:r>
      <w:r w:rsidR="00FB7A1D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Politsei- ja Piirivalveameti</w:t>
      </w:r>
      <w:r w:rsidR="006B6BB6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prefekti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loal.</w:t>
      </w:r>
    </w:p>
    <w:bookmarkEnd w:id="12"/>
    <w:p w14:paraId="736FF41A" w14:textId="77777777" w:rsidR="00A76271" w:rsidRPr="006A7BEF" w:rsidRDefault="00A7627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2392BF09" w14:textId="1354DD59" w:rsidR="00A76271" w:rsidRPr="006A7BEF" w:rsidRDefault="00A76271" w:rsidP="006457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bookmarkStart w:id="13" w:name="_Hlk189641366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(4) Päästeamet võib korrakaitseseaduse §-s 48 sätestatud riikliku järelevalve erimeetme kohaldamisel vaadata läbi üksnes isiku riided ja riietes oleva või kehal kantava asja. Isiku keha</w:t>
      </w:r>
    </w:p>
    <w:p w14:paraId="44B9A070" w14:textId="7BF45809" w:rsidR="00A76271" w:rsidRPr="006A7BEF" w:rsidRDefault="00A7627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ja kehaõõnsuste läbivaatus on keelatud.</w:t>
      </w:r>
    </w:p>
    <w:bookmarkEnd w:id="13"/>
    <w:p w14:paraId="37A31490" w14:textId="77777777" w:rsidR="00ED7024" w:rsidRPr="006A7BEF" w:rsidRDefault="00ED7024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453618AB" w14:textId="2819BB23" w:rsidR="00ED7024" w:rsidRPr="006A7BEF" w:rsidRDefault="00ED7024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A7627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5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bookmarkStart w:id="14" w:name="_Hlk143693626"/>
      <w:r w:rsidR="004E18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Pääs</w:t>
      </w:r>
      <w:r w:rsidR="00BA0DD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t</w:t>
      </w:r>
      <w:r w:rsidR="004E18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eameti</w:t>
      </w:r>
      <w:r w:rsidR="0070718C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täpsemad</w:t>
      </w:r>
      <w:r w:rsidR="004E18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4E1867" w:rsidRPr="00EB592D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ülesanded </w:t>
      </w:r>
      <w:r w:rsidRPr="00EB592D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varjumise korrald</w:t>
      </w:r>
      <w:r w:rsidR="004E1867" w:rsidRPr="00EB592D">
        <w:rPr>
          <w:rFonts w:ascii="Times New Roman" w:eastAsia="Times New Roman" w:hAnsi="Times New Roman" w:cs="Times New Roman"/>
          <w:sz w:val="24"/>
          <w:szCs w:val="24"/>
          <w:lang w:eastAsia="da-DK"/>
        </w:rPr>
        <w:t>amisel</w:t>
      </w:r>
      <w:r w:rsidR="005047E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bookmarkEnd w:id="14"/>
      <w:r w:rsidR="00A75CE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kehtestab sisejulgeoleku tagamise eest vastutav minister määrusega</w:t>
      </w:r>
      <w:r w:rsidR="002217E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  <w:r w:rsidR="00A75CE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“;</w:t>
      </w:r>
    </w:p>
    <w:p w14:paraId="7846BC77" w14:textId="77777777" w:rsidR="002061B1" w:rsidRPr="006A7BEF" w:rsidRDefault="002061B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E6E2C0D" w14:textId="44F7CB0F" w:rsidR="002061B1" w:rsidRPr="006A7BEF" w:rsidRDefault="002061B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3)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seadust täiendatakse §-dega 16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2</w:t>
      </w:r>
      <w:r w:rsidR="00BD687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–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16</w:t>
      </w:r>
      <w:r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4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järgmises sõnastuses:</w:t>
      </w:r>
    </w:p>
    <w:p w14:paraId="6323070A" w14:textId="628506E0" w:rsidR="00602420" w:rsidRPr="006A7BEF" w:rsidRDefault="00602420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</w:p>
    <w:p w14:paraId="7A079DE8" w14:textId="7339A7D2" w:rsidR="00B87DA4" w:rsidRPr="006A7BEF" w:rsidRDefault="002061B1" w:rsidP="000A11C1">
      <w:pPr>
        <w:pStyle w:val="Vahedeta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6A7BEF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„</w:t>
      </w:r>
      <w:r w:rsidR="00B87DA4" w:rsidRPr="006A7B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§ 16</w:t>
      </w:r>
      <w:r w:rsidR="00B87DA4" w:rsidRPr="006A7BE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t-EE"/>
        </w:rPr>
        <w:t>2</w:t>
      </w:r>
      <w:r w:rsidR="00B87DA4" w:rsidRPr="006A7B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. Varjend</w:t>
      </w:r>
    </w:p>
    <w:p w14:paraId="1141C3BF" w14:textId="77777777" w:rsidR="00B87DA4" w:rsidRPr="006A7BEF" w:rsidRDefault="00B87DA4" w:rsidP="000A11C1">
      <w:pPr>
        <w:pStyle w:val="Vahedeta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18E04CF3" w14:textId="66AC43C2" w:rsidR="00EF3978" w:rsidRDefault="004A47A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(1) </w:t>
      </w:r>
      <w:r w:rsidR="00EF3978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H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oone omanik</w:t>
      </w:r>
      <w:r w:rsidR="007875E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rajab</w:t>
      </w:r>
      <w:r w:rsidR="00FC322B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varjendi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hoonesse või selle </w:t>
      </w:r>
      <w:r w:rsidRP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>vahetus</w:t>
      </w:r>
      <w:r w:rsidR="00FC322B" w:rsidRP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>se</w:t>
      </w:r>
      <w:r w:rsidRP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lähedus</w:t>
      </w:r>
      <w:r w:rsidR="00FC322B" w:rsidRP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>s</w:t>
      </w:r>
      <w:r w:rsidRP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>e</w:t>
      </w:r>
      <w:r w:rsidR="00FC322B" w:rsidRP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220E9EBF" w14:textId="77777777" w:rsidR="0020592A" w:rsidRPr="006A7BEF" w:rsidRDefault="0020592A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B0D5896" w14:textId="0AAA04DA" w:rsidR="00201556" w:rsidRDefault="00201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(2) Varjend käesoleva seaduse tähenduses on hoone või selle osa, mis on rajatud varjumiseks </w:t>
      </w:r>
      <w:r w:rsidR="007B0D07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ja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mille konstruktsioon</w:t>
      </w:r>
      <w:r w:rsidR="00532984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</w:t>
      </w:r>
      <w:r w:rsidR="00532984" w:rsidRPr="00532984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kaitseb inimest plahvatuse </w:t>
      </w:r>
      <w:r w:rsidR="007B0D07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ning</w:t>
      </w:r>
      <w:r w:rsidR="007B0D07" w:rsidRPr="00532984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</w:t>
      </w:r>
      <w:r w:rsidR="00532984" w:rsidRPr="00532984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sellega kaasneva lööklaine, laialipaiskuva eseme ja õhusaaste, sealhulgas ioniseeriva kiirguse eest</w:t>
      </w:r>
      <w:r w:rsidR="00532984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.</w:t>
      </w:r>
      <w:r w:rsidR="00AD56F4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Varjendid jagunevad avalikeks ja mitteavalikeks.</w:t>
      </w:r>
    </w:p>
    <w:p w14:paraId="6F143F30" w14:textId="77777777" w:rsidR="00EF3978" w:rsidRPr="006A7BEF" w:rsidRDefault="00EF3978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7A12EC0" w14:textId="1A834C8D" w:rsidR="004A47AD" w:rsidRPr="006A7BEF" w:rsidRDefault="00EF3978" w:rsidP="00165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F75650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 w:rsidR="004A47AD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Mitme lähestikku</w:t>
      </w:r>
      <w:r w:rsidR="009711A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püstita</w:t>
      </w:r>
      <w:r w:rsidR="007B0D07">
        <w:rPr>
          <w:rFonts w:ascii="Times New Roman" w:eastAsia="Times New Roman" w:hAnsi="Times New Roman" w:cs="Times New Roman"/>
          <w:sz w:val="24"/>
          <w:szCs w:val="24"/>
          <w:lang w:eastAsia="da-DK"/>
        </w:rPr>
        <w:t>ta</w:t>
      </w:r>
      <w:r w:rsidR="009711A2">
        <w:rPr>
          <w:rFonts w:ascii="Times New Roman" w:eastAsia="Times New Roman" w:hAnsi="Times New Roman" w:cs="Times New Roman"/>
          <w:sz w:val="24"/>
          <w:szCs w:val="24"/>
          <w:lang w:eastAsia="da-DK"/>
        </w:rPr>
        <w:t>va</w:t>
      </w:r>
      <w:r w:rsidR="004A47AD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hoone kohta võib rajada ühe varjendi,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kui</w:t>
      </w:r>
      <w:r w:rsidR="00BA22A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see rajatakse</w:t>
      </w:r>
      <w:r w:rsidR="0071723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4A47AD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esimese hoone kasutusel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e</w:t>
      </w:r>
      <w:r w:rsidR="004A47AD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võt</w:t>
      </w:r>
      <w:r w:rsidR="0071723E">
        <w:rPr>
          <w:rFonts w:ascii="Times New Roman" w:eastAsia="Times New Roman" w:hAnsi="Times New Roman" w:cs="Times New Roman"/>
          <w:sz w:val="24"/>
          <w:szCs w:val="24"/>
          <w:lang w:eastAsia="da-DK"/>
        </w:rPr>
        <w:t>mise</w:t>
      </w:r>
      <w:r w:rsidR="00470779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ajaks</w:t>
      </w:r>
      <w:r w:rsidR="0071723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7B0D0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ja </w:t>
      </w:r>
      <w:r w:rsidR="001D094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hoonete </w:t>
      </w:r>
      <w:r w:rsidR="00782F50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kasutajate </w:t>
      </w:r>
      <w:r w:rsidR="00BF328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eelduslik</w:t>
      </w:r>
      <w:r w:rsidR="0035764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u</w:t>
      </w:r>
      <w:r w:rsidR="00BF328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kogu</w:t>
      </w:r>
      <w:r w:rsidR="001D094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arvu</w:t>
      </w:r>
      <w:r w:rsidR="00BA22A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järgi</w:t>
      </w:r>
      <w:r w:rsidR="001D094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0A1477E1" w14:textId="77777777" w:rsidR="00F75650" w:rsidRPr="006A7BEF" w:rsidRDefault="00F75650" w:rsidP="00165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2FF95B9" w14:textId="02BC4F6C" w:rsidR="004A47AD" w:rsidRPr="006A7BEF" w:rsidRDefault="004A47A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lastRenderedPageBreak/>
        <w:t>(</w:t>
      </w:r>
      <w:r w:rsidR="00906B5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) Avalik varjend rajatakse</w:t>
      </w:r>
      <w:r w:rsidRPr="006A7BEF" w:rsidDel="005B5EE2">
        <w:rPr>
          <w:rFonts w:ascii="Times New Roman" w:eastAsia="Times New Roman" w:hAnsi="Times New Roman" w:cs="Times New Roman"/>
          <w:sz w:val="24"/>
          <w:szCs w:val="24"/>
          <w:lang w:eastAsia="da-DK"/>
        </w:rPr>
        <w:t>, kui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 w:rsidDel="005B5EE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püstitatakse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hoone, mille kasutusotstarbe </w:t>
      </w:r>
      <w:r w:rsidR="00F24AF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tõttu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külastavad seda rahvahulgad ja mille suletud netopind on vähemalt 10 000 ruutmeetrit.</w:t>
      </w:r>
    </w:p>
    <w:p w14:paraId="7094DA6C" w14:textId="77777777" w:rsidR="004A47AD" w:rsidRPr="006A7BEF" w:rsidRDefault="004A47A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23AA2825" w14:textId="460A838F" w:rsidR="004A47AD" w:rsidRPr="006A7BEF" w:rsidRDefault="004A47A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906B5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5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) Mitteavalik varjend rajatakse, kui püstitatakse:</w:t>
      </w:r>
    </w:p>
    <w:p w14:paraId="2AE40C71" w14:textId="5F9675AE" w:rsidR="004A47AD" w:rsidRPr="006A7BEF" w:rsidRDefault="004A47AD" w:rsidP="222670EE">
      <w:pPr>
        <w:spacing w:after="0" w:line="240" w:lineRule="auto"/>
        <w:jc w:val="both"/>
        <w:rPr>
          <w:ins w:id="15" w:author="Markus Ühtigi - JUSTDIGI" w:date="2025-02-19T08:41:00Z" w16du:dateUtc="2025-02-19T08:41:11Z"/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1) elamu, majutus- või toitlustushoone, büroohoone, kaubandus- või teenindushoone või meelelahutus</w:t>
      </w:r>
      <w:ins w:id="16" w:author="Moonika Kuusk - JUSTDIGI" w:date="2025-02-19T13:05:00Z" w16du:dateUtc="2025-02-19T11:05:00Z">
        <w:r w:rsidR="00E76F5F">
          <w:rPr>
            <w:rFonts w:ascii="Times New Roman" w:eastAsia="Times New Roman" w:hAnsi="Times New Roman" w:cs="Times New Roman"/>
            <w:sz w:val="24"/>
            <w:szCs w:val="24"/>
            <w:lang w:eastAsia="da-DK"/>
          </w:rPr>
          <w:t>-</w:t>
        </w:r>
      </w:ins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, haridus-, tervishoiu- või muu avalik hoone või erihoone, mille suletud netopind</w:t>
      </w:r>
      <w:r w:rsidRPr="222670EE">
        <w:rPr>
          <w:rFonts w:ascii="Times New Roman" w:eastAsia="Times New Roman" w:hAnsi="Times New Roman" w:cs="Times New Roman"/>
          <w:color w:val="FF0000"/>
          <w:sz w:val="24"/>
          <w:szCs w:val="24"/>
          <w:lang w:eastAsia="da-DK"/>
        </w:rPr>
        <w:t xml:space="preserve"> 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on vähemalt 1200 ruutmeetrit;</w:t>
      </w:r>
      <w:ins w:id="17" w:author="Markus Ühtigi - JUSTDIGI" w:date="2025-02-19T08:41:00Z">
        <w:del w:id="18" w:author="Moonika Kuusk - JUSTDIGI" w:date="2025-02-19T11:52:00Z" w16du:dateUtc="2025-02-19T09:52:00Z">
          <w:r w:rsidR="0B6A52F3" w:rsidRPr="222670EE" w:rsidDel="00C42FF9">
            <w:rPr>
              <w:rFonts w:ascii="Times New Roman" w:eastAsia="Times New Roman" w:hAnsi="Times New Roman" w:cs="Times New Roman"/>
              <w:sz w:val="24"/>
              <w:szCs w:val="24"/>
              <w:lang w:eastAsia="da-DK"/>
            </w:rPr>
            <w:delText xml:space="preserve"> </w:delText>
          </w:r>
        </w:del>
      </w:ins>
    </w:p>
    <w:p w14:paraId="51D2C7AA" w14:textId="2DDC8289" w:rsidR="004A47AD" w:rsidRPr="006A7BEF" w:rsidRDefault="004A47A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2) </w:t>
      </w:r>
      <w:r w:rsidR="00485226"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tööstus- ja laohoone</w:t>
      </w:r>
      <w:r w:rsidRPr="222670EE">
        <w:rPr>
          <w:rFonts w:ascii="Times New Roman" w:eastAsia="Times New Roman" w:hAnsi="Times New Roman" w:cs="Times New Roman"/>
          <w:sz w:val="24"/>
          <w:szCs w:val="24"/>
          <w:lang w:eastAsia="da-DK"/>
        </w:rPr>
        <w:t>, mille suletud netopind on vähemalt 1500 ruutmeetrit.</w:t>
      </w:r>
    </w:p>
    <w:p w14:paraId="1E42B5C1" w14:textId="77777777" w:rsidR="004A47AD" w:rsidRPr="006A7BEF" w:rsidRDefault="004A47A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0435D4C" w14:textId="38615EC1" w:rsidR="004A47AD" w:rsidRPr="006A7BEF" w:rsidRDefault="004A47A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906B5A"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>6</w:t>
      </w:r>
      <w:r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Kui hoone vastab nii käesoleva paragrahvi lõikele </w:t>
      </w:r>
      <w:r w:rsidR="001658E7"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kui ka </w:t>
      </w:r>
      <w:r w:rsidR="001658E7"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>5</w:t>
      </w:r>
      <w:r w:rsidRPr="5750F842">
        <w:rPr>
          <w:rFonts w:ascii="Times New Roman" w:eastAsia="Times New Roman" w:hAnsi="Times New Roman" w:cs="Times New Roman"/>
          <w:sz w:val="24"/>
          <w:szCs w:val="24"/>
          <w:lang w:eastAsia="da-DK"/>
        </w:rPr>
        <w:t>, rajatakse avalik varjend.</w:t>
      </w:r>
    </w:p>
    <w:p w14:paraId="5A4E3DB6" w14:textId="77777777" w:rsidR="004A47AD" w:rsidRPr="006A7BEF" w:rsidRDefault="004A47A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6EF38210" w14:textId="799D8EA1" w:rsidR="004A47AD" w:rsidRDefault="004A47A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1658E7">
        <w:rPr>
          <w:rFonts w:ascii="Times New Roman" w:eastAsia="Times New Roman" w:hAnsi="Times New Roman" w:cs="Times New Roman"/>
          <w:sz w:val="24"/>
          <w:szCs w:val="24"/>
          <w:lang w:eastAsia="da-DK"/>
        </w:rPr>
        <w:t>7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bookmarkStart w:id="19" w:name="_Hlk189643285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Avalik</w:t>
      </w:r>
      <w:r w:rsidR="0048522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ule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varjend</w:t>
      </w:r>
      <w:r w:rsidR="0048522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ile</w:t>
      </w:r>
      <w:r w:rsidR="00A2630E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tagatakse igaühele ligipääs varjumiseks. Mitteavalik varjend on ette nähtud eelkõige konkreetse </w:t>
      </w:r>
      <w:r w:rsidR="002F7AF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hoone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kasutajale.</w:t>
      </w:r>
      <w:bookmarkEnd w:id="19"/>
    </w:p>
    <w:p w14:paraId="5698E485" w14:textId="77777777" w:rsidR="007005D8" w:rsidRPr="006A7BEF" w:rsidRDefault="007005D8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ED18618" w14:textId="689EE1A9" w:rsidR="004A47AD" w:rsidRDefault="004A47AD" w:rsidP="000A11C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8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bookmarkStart w:id="20" w:name="_Hlk181022307"/>
      <w:r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>Varjendi omanik korralda</w:t>
      </w:r>
      <w:r w:rsidR="00EE4D89"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>b</w:t>
      </w:r>
      <w:r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varjendi</w:t>
      </w:r>
      <w:r w:rsidR="007005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varjumiseks</w:t>
      </w:r>
      <w:r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kasutuselevõt</w:t>
      </w:r>
      <w:r w:rsidR="00C36AB0">
        <w:rPr>
          <w:rFonts w:ascii="Times New Roman" w:eastAsia="Calibri" w:hAnsi="Times New Roman" w:cs="Times New Roman"/>
          <w:color w:val="000000"/>
          <w:sz w:val="24"/>
          <w:szCs w:val="24"/>
        </w:rPr>
        <w:t>u</w:t>
      </w:r>
      <w:r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72 tunni jooksul Vabariigi Valitsuse otsusest</w:t>
      </w:r>
      <w:r w:rsidR="00EE4D89"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arvates</w:t>
      </w:r>
      <w:r w:rsidR="00BD6873" w:rsidRPr="006A7BE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5F9B172" w14:textId="77777777" w:rsidR="00717D0B" w:rsidRPr="006A7BEF" w:rsidRDefault="00717D0B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bookmarkEnd w:id="20"/>
    <w:p w14:paraId="14735391" w14:textId="58605444" w:rsidR="00717D0B" w:rsidRPr="006A7BEF" w:rsidRDefault="00717D0B" w:rsidP="00717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9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) Sisejulgeoleku tagamise eest vastutav minister kehtestab määrusega:</w:t>
      </w:r>
    </w:p>
    <w:p w14:paraId="2759989A" w14:textId="711306D7" w:rsidR="00717D0B" w:rsidRPr="006A7BEF" w:rsidRDefault="00717D0B" w:rsidP="00717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1) nõuded varjendile</w:t>
      </w:r>
      <w:r w:rsidR="0012206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selle suurusele ja mahutavusele</w:t>
      </w:r>
      <w:r w:rsidR="008E38D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ning</w:t>
      </w:r>
      <w:r w:rsidR="0012206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kontrollile ja hooldusele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;</w:t>
      </w:r>
    </w:p>
    <w:p w14:paraId="334004E4" w14:textId="77777777" w:rsidR="00717D0B" w:rsidRPr="006A7BEF" w:rsidRDefault="00717D0B" w:rsidP="00717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2) varjendi rajamise kohustusega hoonete täpsema loetelu hoone kasutamise otstarbe ning </w:t>
      </w:r>
      <w:r w:rsidRPr="008247D3">
        <w:rPr>
          <w:rFonts w:ascii="Times New Roman" w:eastAsia="Times New Roman" w:hAnsi="Times New Roman" w:cs="Times New Roman"/>
          <w:sz w:val="24"/>
          <w:szCs w:val="24"/>
          <w:lang w:eastAsia="da-DK"/>
        </w:rPr>
        <w:t>vajaduse korral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tööstus- ja laohoone </w:t>
      </w:r>
      <w:r w:rsidRPr="008247D3">
        <w:rPr>
          <w:rFonts w:ascii="Times New Roman" w:eastAsia="Times New Roman" w:hAnsi="Times New Roman" w:cs="Times New Roman"/>
          <w:sz w:val="24"/>
          <w:szCs w:val="24"/>
          <w:lang w:eastAsia="da-DK"/>
        </w:rPr>
        <w:t>tavapärase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kasutajate arvu järgi.</w:t>
      </w:r>
    </w:p>
    <w:p w14:paraId="62C5E66C" w14:textId="77777777" w:rsidR="004A47AD" w:rsidRPr="006A7BEF" w:rsidRDefault="004A47AD" w:rsidP="006C1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0E97765" w14:textId="42C7AD3E" w:rsidR="009E7F16" w:rsidRPr="006A7BEF" w:rsidRDefault="009E7F16" w:rsidP="006C1B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§ 16</w:t>
      </w: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. Varjumiskoht</w:t>
      </w:r>
    </w:p>
    <w:p w14:paraId="7ABD8FB3" w14:textId="77777777" w:rsidR="005C37D4" w:rsidRPr="006A7BEF" w:rsidRDefault="005C37D4" w:rsidP="006C1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7C717EC" w14:textId="5E89D651" w:rsidR="00806494" w:rsidRPr="006A7BEF" w:rsidRDefault="009E7F16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commentRangeStart w:id="21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(1) </w:t>
      </w:r>
      <w:r w:rsidR="0080649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Kui varjendi</w:t>
      </w:r>
      <w:r w:rsid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rajamise </w:t>
      </w:r>
      <w:r w:rsidR="0080649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kohustus</w:t>
      </w:r>
      <w:r w:rsid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ega </w:t>
      </w:r>
      <w:r w:rsidR="009264F6">
        <w:rPr>
          <w:rFonts w:ascii="Times New Roman" w:eastAsia="Times New Roman" w:hAnsi="Times New Roman" w:cs="Times New Roman"/>
          <w:sz w:val="24"/>
          <w:szCs w:val="24"/>
          <w:lang w:eastAsia="da-DK"/>
        </w:rPr>
        <w:t>h</w:t>
      </w:r>
      <w:r w:rsidR="009264F6" w:rsidRPr="0016549F">
        <w:rPr>
          <w:rFonts w:ascii="Times New Roman" w:eastAsia="Times New Roman" w:hAnsi="Times New Roman" w:cs="Times New Roman"/>
          <w:sz w:val="24"/>
          <w:szCs w:val="24"/>
          <w:lang w:eastAsia="da-DK"/>
        </w:rPr>
        <w:t>oone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on püstitatud või </w:t>
      </w:r>
      <w:r w:rsidR="0080649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lle ehitusloa taotlus või ehitusteatis </w:t>
      </w:r>
      <w:r w:rsidR="00D1390B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püstitamiseks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on esitatud enne </w:t>
      </w:r>
      <w:r w:rsidRPr="008E38DE">
        <w:rPr>
          <w:rFonts w:ascii="Times New Roman" w:eastAsia="Times New Roman" w:hAnsi="Times New Roman" w:cs="Times New Roman"/>
          <w:sz w:val="24"/>
          <w:szCs w:val="24"/>
          <w:lang w:eastAsia="da-DK"/>
        </w:rPr>
        <w:t>202</w:t>
      </w:r>
      <w:r w:rsidR="008E38DE" w:rsidRPr="008E38DE">
        <w:rPr>
          <w:rFonts w:ascii="Times New Roman" w:eastAsia="Times New Roman" w:hAnsi="Times New Roman" w:cs="Times New Roman"/>
          <w:sz w:val="24"/>
          <w:szCs w:val="24"/>
          <w:lang w:eastAsia="da-DK"/>
        </w:rPr>
        <w:t>6</w:t>
      </w:r>
      <w:r w:rsidRPr="008E38D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. aasta 1. </w:t>
      </w:r>
      <w:r w:rsidR="008E38DE" w:rsidRPr="008E38DE">
        <w:rPr>
          <w:rFonts w:ascii="Times New Roman" w:eastAsia="Times New Roman" w:hAnsi="Times New Roman" w:cs="Times New Roman"/>
          <w:sz w:val="24"/>
          <w:szCs w:val="24"/>
          <w:lang w:eastAsia="da-DK"/>
        </w:rPr>
        <w:t>jaanuari</w:t>
      </w:r>
      <w:r w:rsidR="00980899" w:rsidRPr="008E38DE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 w:rsidR="00980899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siis</w:t>
      </w:r>
      <w:r w:rsidR="006C1BF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hoone</w:t>
      </w:r>
      <w:r w:rsidR="00980899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omanik</w:t>
      </w:r>
      <w:r w:rsidR="0080649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</w:p>
    <w:p w14:paraId="742212EE" w14:textId="29A6E54C" w:rsidR="00806494" w:rsidRPr="006A7BEF" w:rsidRDefault="00806494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1)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hin</w:t>
      </w:r>
      <w:r w:rsidR="00980899">
        <w:rPr>
          <w:rFonts w:ascii="Times New Roman" w:eastAsia="Times New Roman" w:hAnsi="Times New Roman" w:cs="Times New Roman"/>
          <w:sz w:val="24"/>
          <w:szCs w:val="24"/>
          <w:lang w:eastAsia="da-DK"/>
        </w:rPr>
        <w:t>dab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varjumisplaani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varjumiskoha</w:t>
      </w:r>
      <w:r w:rsidR="00D1390B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kohandamise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võimalust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;</w:t>
      </w:r>
    </w:p>
    <w:p w14:paraId="335041CE" w14:textId="52AA4765" w:rsidR="009E7F16" w:rsidRPr="006A7BEF" w:rsidRDefault="00806494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2)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varjumiskoha</w:t>
      </w:r>
      <w:r w:rsidR="00D1390B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kohandamise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võimaluse</w:t>
      </w:r>
      <w:r w:rsidR="009D5D7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korral 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kohanda</w:t>
      </w:r>
      <w:r w:rsidR="000B312A">
        <w:rPr>
          <w:rFonts w:ascii="Times New Roman" w:eastAsia="Times New Roman" w:hAnsi="Times New Roman" w:cs="Times New Roman"/>
          <w:sz w:val="24"/>
          <w:szCs w:val="24"/>
          <w:lang w:eastAsia="da-DK"/>
        </w:rPr>
        <w:t>b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hoone</w:t>
      </w:r>
      <w:r w:rsidR="0009679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või selle</w:t>
      </w:r>
      <w:r w:rsidR="000B312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osa</w:t>
      </w:r>
      <w:r w:rsidR="00A86FD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varjumiskoh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a</w:t>
      </w:r>
      <w:r w:rsidR="000B312A">
        <w:rPr>
          <w:rFonts w:ascii="Times New Roman" w:eastAsia="Times New Roman" w:hAnsi="Times New Roman" w:cs="Times New Roman"/>
          <w:sz w:val="24"/>
          <w:szCs w:val="24"/>
          <w:lang w:eastAsia="da-DK"/>
        </w:rPr>
        <w:t>ks</w:t>
      </w:r>
      <w:r w:rsidR="009E7F1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  <w:commentRangeEnd w:id="21"/>
      <w:r w:rsidR="00E677E0">
        <w:rPr>
          <w:rStyle w:val="Kommentaariviide"/>
        </w:rPr>
        <w:commentReference w:id="21"/>
      </w:r>
    </w:p>
    <w:p w14:paraId="74C48C88" w14:textId="77777777" w:rsidR="009E7F16" w:rsidRPr="006A7BEF" w:rsidRDefault="009E7F16" w:rsidP="00592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2E0F6EA5" w14:textId="122E9F25" w:rsidR="00806494" w:rsidRDefault="005C37D4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(2) Varjumiskoht käesoleva seaduse tähenduses on </w:t>
      </w:r>
      <w:r w:rsidR="0020441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olemasolev </w:t>
      </w:r>
      <w:r w:rsidR="00EC75A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hoone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või selle osa, mis on kohandatud varjumiseks ning mille konstruktsioon kaitseb inimest vähemalt plahvatusega kaasneva laialipaiskuva eseme eest.</w:t>
      </w:r>
    </w:p>
    <w:p w14:paraId="24A8F84F" w14:textId="77777777" w:rsidR="005920B0" w:rsidRPr="006A7BEF" w:rsidRDefault="005920B0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67665549" w14:textId="0704B8D5" w:rsidR="005920B0" w:rsidRDefault="00806494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(3) </w:t>
      </w:r>
      <w:r w:rsidR="00EF588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Varjumiskohad jagunevad avalikeks ja mitteavalikeks. </w:t>
      </w:r>
      <w:r w:rsidR="005920B0" w:rsidRPr="005920B0">
        <w:rPr>
          <w:rFonts w:ascii="Times New Roman" w:eastAsia="Times New Roman" w:hAnsi="Times New Roman" w:cs="Times New Roman"/>
          <w:sz w:val="24"/>
          <w:szCs w:val="24"/>
          <w:lang w:eastAsia="da-DK"/>
        </w:rPr>
        <w:t>Avalikule varj</w:t>
      </w:r>
      <w:r w:rsidR="005920B0">
        <w:rPr>
          <w:rFonts w:ascii="Times New Roman" w:eastAsia="Times New Roman" w:hAnsi="Times New Roman" w:cs="Times New Roman"/>
          <w:sz w:val="24"/>
          <w:szCs w:val="24"/>
          <w:lang w:eastAsia="da-DK"/>
        </w:rPr>
        <w:t>umiskohale</w:t>
      </w:r>
      <w:r w:rsidR="005920B0" w:rsidRPr="005920B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tagatakse igaühele ligipääs varjumiseks. Mitteavalik varj</w:t>
      </w:r>
      <w:r w:rsidR="005920B0">
        <w:rPr>
          <w:rFonts w:ascii="Times New Roman" w:eastAsia="Times New Roman" w:hAnsi="Times New Roman" w:cs="Times New Roman"/>
          <w:sz w:val="24"/>
          <w:szCs w:val="24"/>
          <w:lang w:eastAsia="da-DK"/>
        </w:rPr>
        <w:t>umiskoht</w:t>
      </w:r>
      <w:r w:rsidR="005920B0" w:rsidRPr="005920B0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on ette nähtud eelkõige konkreetse hoone kasutajale.</w:t>
      </w:r>
    </w:p>
    <w:p w14:paraId="133B3E66" w14:textId="77777777" w:rsidR="009E7F16" w:rsidRPr="006A7BEF" w:rsidRDefault="009E7F16" w:rsidP="003A6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44CB7" w14:textId="447C3898" w:rsidR="001175A7" w:rsidRDefault="009E7F16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7764B1"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 w:rsidR="001175A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Varjumiskoh</w:t>
      </w:r>
      <w:r w:rsid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>t võetakse</w:t>
      </w:r>
      <w:r w:rsidR="001175A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varjumiseks</w:t>
      </w:r>
      <w:r w:rsidR="001175A7" w:rsidRPr="006A7BEF" w:rsidDel="005E773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1175A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kasutusele käesoleva </w:t>
      </w:r>
      <w:r w:rsidR="001175A7"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>seaduse § 16</w:t>
      </w:r>
      <w:r w:rsidR="001175A7" w:rsidRPr="00093A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2</w:t>
      </w:r>
      <w:r w:rsidR="001175A7"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lõike 8</w:t>
      </w:r>
      <w:r w:rsidR="001175A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kohaselt.</w:t>
      </w:r>
    </w:p>
    <w:p w14:paraId="59928DD6" w14:textId="77777777" w:rsidR="009E7F16" w:rsidRPr="006A7BEF" w:rsidRDefault="009E7F16" w:rsidP="003A69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C685B6F" w14:textId="18FEF3A4" w:rsidR="001175A7" w:rsidRPr="006A7BEF" w:rsidRDefault="009E7F16" w:rsidP="00117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7764B1">
        <w:rPr>
          <w:rFonts w:ascii="Times New Roman" w:eastAsia="Times New Roman" w:hAnsi="Times New Roman" w:cs="Times New Roman"/>
          <w:sz w:val="24"/>
          <w:szCs w:val="24"/>
          <w:lang w:eastAsia="da-DK"/>
        </w:rPr>
        <w:t>5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 w:rsidR="001175A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Sisejulgeoleku tagamise eest vastutav minister kehtestab määrusega</w:t>
      </w:r>
      <w:r w:rsid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1175A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varjumiskoha</w:t>
      </w:r>
      <w:r w:rsid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kohandamise põhimõtted.</w:t>
      </w:r>
    </w:p>
    <w:p w14:paraId="75208E6A" w14:textId="77777777" w:rsidR="00AB6469" w:rsidRPr="006A7BEF" w:rsidRDefault="00AB646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6E2520B" w14:textId="023749BE" w:rsidR="00AB6469" w:rsidRPr="006A7BEF" w:rsidRDefault="00AB6469" w:rsidP="000A11C1">
      <w:pPr>
        <w:pStyle w:val="Vahedeta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39724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§ 16</w:t>
      </w:r>
      <w:r w:rsidR="00BD2DE0" w:rsidRPr="0039724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t-EE"/>
        </w:rPr>
        <w:t>4</w:t>
      </w:r>
      <w:r w:rsidRPr="0039724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. Varjumisplaan</w:t>
      </w:r>
      <w:r w:rsidR="004B2309" w:rsidRPr="0039724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i koostamine</w:t>
      </w:r>
    </w:p>
    <w:p w14:paraId="3C38250E" w14:textId="77777777" w:rsidR="00AB6469" w:rsidRPr="006A7BEF" w:rsidRDefault="00AB646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ED81479" w14:textId="09929134" w:rsidR="00FD77B9" w:rsidRPr="006A7BEF" w:rsidRDefault="00714DD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(1)</w:t>
      </w:r>
      <w:r w:rsidR="0020592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Hoone omanik koostab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397245">
        <w:rPr>
          <w:rFonts w:ascii="Times New Roman" w:eastAsia="Times New Roman" w:hAnsi="Times New Roman" w:cs="Times New Roman"/>
          <w:sz w:val="24"/>
          <w:szCs w:val="24"/>
          <w:lang w:eastAsia="da-DK"/>
        </w:rPr>
        <w:t>v</w:t>
      </w:r>
      <w:r w:rsidR="00FD77B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arjumisplaan</w:t>
      </w:r>
      <w:r w:rsidR="00397245">
        <w:rPr>
          <w:rFonts w:ascii="Times New Roman" w:eastAsia="Times New Roman" w:hAnsi="Times New Roman" w:cs="Times New Roman"/>
          <w:sz w:val="24"/>
          <w:szCs w:val="24"/>
          <w:lang w:eastAsia="da-DK"/>
        </w:rPr>
        <w:t>i</w:t>
      </w:r>
      <w:r w:rsidR="0020592A">
        <w:rPr>
          <w:rFonts w:ascii="Times New Roman" w:eastAsia="Times New Roman" w:hAnsi="Times New Roman" w:cs="Times New Roman"/>
          <w:sz w:val="24"/>
          <w:szCs w:val="24"/>
          <w:lang w:eastAsia="da-DK"/>
        </w:rPr>
        <w:t>:</w:t>
      </w:r>
    </w:p>
    <w:p w14:paraId="029633D0" w14:textId="0DE33B2C" w:rsidR="00FD77B9" w:rsidRPr="006A7BEF" w:rsidRDefault="00FD77B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1) varjendi rajamise kohustusega hoone</w:t>
      </w:r>
      <w:r w:rsidR="0039724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kohta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;</w:t>
      </w:r>
    </w:p>
    <w:p w14:paraId="05801E61" w14:textId="4C7C8668" w:rsidR="00BD2DE0" w:rsidRPr="006A7BEF" w:rsidRDefault="00FD77B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2) </w:t>
      </w:r>
      <w:r w:rsidR="004B2309">
        <w:rPr>
          <w:rFonts w:ascii="Times New Roman" w:eastAsia="Times New Roman" w:hAnsi="Times New Roman" w:cs="Times New Roman"/>
          <w:sz w:val="24"/>
          <w:szCs w:val="24"/>
          <w:lang w:eastAsia="da-DK"/>
        </w:rPr>
        <w:t>varjendi</w:t>
      </w:r>
      <w:r w:rsidR="00EA1DE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rajamise </w:t>
      </w:r>
      <w:r w:rsidR="004B2309">
        <w:rPr>
          <w:rFonts w:ascii="Times New Roman" w:eastAsia="Times New Roman" w:hAnsi="Times New Roman" w:cs="Times New Roman"/>
          <w:sz w:val="24"/>
          <w:szCs w:val="24"/>
          <w:lang w:eastAsia="da-DK"/>
        </w:rPr>
        <w:t>kohustus</w:t>
      </w:r>
      <w:r w:rsidR="00EA1DEA">
        <w:rPr>
          <w:rFonts w:ascii="Times New Roman" w:eastAsia="Times New Roman" w:hAnsi="Times New Roman" w:cs="Times New Roman"/>
          <w:sz w:val="24"/>
          <w:szCs w:val="24"/>
          <w:lang w:eastAsia="da-DK"/>
        </w:rPr>
        <w:t>ega</w:t>
      </w:r>
      <w:r w:rsidR="004B2309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834E4C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hoone</w:t>
      </w:r>
      <w:r w:rsidR="0039724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kohta</w:t>
      </w:r>
      <w:r w:rsidR="00834E4C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, mis on püstitatud või mille</w:t>
      </w:r>
      <w:r w:rsidR="0094772B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834E4C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ehitusloa taotlus või ehitusteatis </w:t>
      </w:r>
      <w:r w:rsidR="0020592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püstitamise</w:t>
      </w:r>
      <w:r w:rsidR="0020592A">
        <w:rPr>
          <w:rFonts w:ascii="Times New Roman" w:eastAsia="Times New Roman" w:hAnsi="Times New Roman" w:cs="Times New Roman"/>
          <w:sz w:val="24"/>
          <w:szCs w:val="24"/>
          <w:lang w:eastAsia="da-DK"/>
        </w:rPr>
        <w:t>ks</w:t>
      </w:r>
      <w:r w:rsidR="0020592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834E4C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on esitatud </w:t>
      </w:r>
      <w:r w:rsidR="00EC75A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enne </w:t>
      </w:r>
      <w:r w:rsidR="00EC75A7"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>202</w:t>
      </w:r>
      <w:r w:rsidR="008E38DE"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>6</w:t>
      </w:r>
      <w:r w:rsidR="00EC75A7"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  <w:r w:rsidR="00EF75A8"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> </w:t>
      </w:r>
      <w:r w:rsidR="00EC75A7"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aasta 1. </w:t>
      </w:r>
      <w:r w:rsidR="008E38DE"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>jaanuari</w:t>
      </w:r>
      <w:r w:rsidR="00EC75A7" w:rsidRPr="00093A35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4D2973A3" w14:textId="77777777" w:rsidR="002751E7" w:rsidRPr="006A7BEF" w:rsidRDefault="002751E7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7A06B70" w14:textId="4A17409B" w:rsidR="00CA77E2" w:rsidRPr="006A7BEF" w:rsidRDefault="00FD77B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(2</w:t>
      </w:r>
      <w:r w:rsidR="00714DD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 w:rsidR="00111ECE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Varjumisplaan</w:t>
      </w:r>
      <w:r w:rsidR="00EF75A8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is</w:t>
      </w:r>
      <w:r w:rsidR="00EA1DE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0A032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hinnatakse hoones varjumise võimalusi, kirjeldatakse varjumise</w:t>
      </w:r>
      <w:r w:rsidR="000646A8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ks valmistumist, varjumise</w:t>
      </w:r>
      <w:r w:rsidR="00EA1DEA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läbiviimist</w:t>
      </w:r>
      <w:r w:rsidR="000A032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varjumiskindluse suurendamis</w:t>
      </w:r>
      <w:r w:rsidR="0002085B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t</w:t>
      </w:r>
      <w:r w:rsidR="000A032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63D6E883" w14:textId="77777777" w:rsidR="00FA037D" w:rsidRPr="006A7BEF" w:rsidRDefault="00FA037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646D8B41" w14:textId="219DEB5C" w:rsidR="005066CF" w:rsidRPr="006A7BEF" w:rsidRDefault="00FA037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lastRenderedPageBreak/>
        <w:t>(</w:t>
      </w:r>
      <w:r w:rsidR="001F2E0B"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</w:t>
      </w:r>
      <w:r w:rsidR="002D6246">
        <w:rPr>
          <w:rFonts w:ascii="Times New Roman" w:eastAsia="Times New Roman" w:hAnsi="Times New Roman" w:cs="Times New Roman"/>
          <w:sz w:val="24"/>
          <w:szCs w:val="24"/>
          <w:lang w:eastAsia="da-DK"/>
        </w:rPr>
        <w:t>Nõuded varjumisplaanile</w:t>
      </w:r>
      <w:r w:rsidR="0085652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</w:t>
      </w:r>
      <w:r w:rsidR="00F9169C">
        <w:rPr>
          <w:rFonts w:ascii="Times New Roman" w:eastAsia="Times New Roman" w:hAnsi="Times New Roman" w:cs="Times New Roman"/>
          <w:sz w:val="24"/>
          <w:szCs w:val="24"/>
          <w:lang w:eastAsia="da-DK"/>
        </w:rPr>
        <w:t>selle avalikustamisele</w:t>
      </w:r>
      <w:r w:rsidR="002D624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856526">
        <w:rPr>
          <w:rFonts w:ascii="Times New Roman" w:eastAsia="Times New Roman" w:hAnsi="Times New Roman" w:cs="Times New Roman"/>
          <w:sz w:val="24"/>
          <w:szCs w:val="24"/>
          <w:lang w:eastAsia="da-DK"/>
        </w:rPr>
        <w:t>ning</w:t>
      </w:r>
      <w:r w:rsidR="002D624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856526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</w:t>
      </w:r>
      <w:r w:rsidR="00F9169C">
        <w:rPr>
          <w:rFonts w:ascii="Times New Roman" w:eastAsia="Times New Roman" w:hAnsi="Times New Roman" w:cs="Times New Roman"/>
          <w:sz w:val="24"/>
          <w:szCs w:val="24"/>
          <w:lang w:eastAsia="da-DK"/>
        </w:rPr>
        <w:t>plaani</w:t>
      </w:r>
      <w:r w:rsidR="002D624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koostamise korra kehtestab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sisejulgeoleku tagamise eest vastutav minister määrusega.</w:t>
      </w:r>
      <w:r w:rsidR="009C7F1E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“;</w:t>
      </w:r>
    </w:p>
    <w:p w14:paraId="40836991" w14:textId="77777777" w:rsidR="00063BDD" w:rsidRPr="006A7BEF" w:rsidRDefault="00063BD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4F020AF6" w14:textId="2D78BCD3" w:rsidR="00063BDD" w:rsidRPr="006A7BEF" w:rsidRDefault="002061B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4</w:t>
      </w:r>
      <w:r w:rsidR="00063BDD"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) </w:t>
      </w:r>
      <w:r w:rsidR="00063BDD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seadust täiendatakse §-ga 17</w:t>
      </w:r>
      <w:r w:rsidR="00063BDD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1</w:t>
      </w:r>
      <w:r w:rsidR="00063BDD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järgmises sõnastuses:</w:t>
      </w:r>
    </w:p>
    <w:p w14:paraId="432BCA46" w14:textId="77777777" w:rsidR="00063BDD" w:rsidRPr="006A7BEF" w:rsidRDefault="00063BDD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4689BEC" w14:textId="15E6F858" w:rsidR="00DE7D12" w:rsidRPr="006A7BEF" w:rsidRDefault="007E3BC3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</w:t>
      </w:r>
      <w:r w:rsidR="00DE7D12"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§ 17</w:t>
      </w:r>
      <w:r w:rsidR="00DE7D12" w:rsidRPr="006A7BE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da-DK"/>
        </w:rPr>
        <w:t>1</w:t>
      </w:r>
      <w:r w:rsidR="00DE7D12"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. </w:t>
      </w:r>
      <w:r w:rsidR="001701B6"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Elanikkonnakaitse</w:t>
      </w:r>
      <w:r w:rsidR="00691415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r w:rsidR="001701B6"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koolitus</w:t>
      </w:r>
    </w:p>
    <w:p w14:paraId="2AFF959B" w14:textId="77777777" w:rsidR="001701B6" w:rsidRPr="006A7BEF" w:rsidRDefault="001701B6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</w:p>
    <w:p w14:paraId="31E92550" w14:textId="1D666A50" w:rsidR="001701B6" w:rsidRDefault="001701B6" w:rsidP="006457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(1) Elanikkonnakaitse</w:t>
      </w:r>
      <w:r w:rsidR="0069141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koolituse eesmärk on suurendada inimese valmisolekut </w:t>
      </w:r>
      <w:r w:rsidRPr="00DA3AF5">
        <w:rPr>
          <w:rFonts w:ascii="Times New Roman" w:eastAsia="Times New Roman" w:hAnsi="Times New Roman" w:cs="Times New Roman"/>
          <w:sz w:val="24"/>
          <w:szCs w:val="24"/>
          <w:lang w:eastAsia="da-DK"/>
        </w:rPr>
        <w:t>kriisis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iseseisvalt toime tulla</w:t>
      </w:r>
      <w:r w:rsidRPr="00DA3AF5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054950BE" w14:textId="77777777" w:rsidR="00096178" w:rsidRDefault="00096178" w:rsidP="006457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EF58F5C" w14:textId="112A4C5B" w:rsidR="00096178" w:rsidRPr="00DA3AF5" w:rsidRDefault="00096178" w:rsidP="006457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(2) A</w:t>
      </w:r>
      <w:r w:rsidRPr="00DA3AF5">
        <w:rPr>
          <w:rFonts w:ascii="Times New Roman" w:eastAsia="Times New Roman" w:hAnsi="Times New Roman" w:cs="Times New Roman"/>
          <w:sz w:val="24"/>
          <w:szCs w:val="24"/>
          <w:lang w:eastAsia="da-DK"/>
        </w:rPr>
        <w:t>valiku sektori asutus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korraldab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kord kahe aasta jooksul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ametnik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ele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töötaja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tele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elanikkonnakaitse</w:t>
      </w:r>
      <w:r w:rsidR="0069141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koolituse.</w:t>
      </w:r>
    </w:p>
    <w:p w14:paraId="6C7803A8" w14:textId="77777777" w:rsidR="00DE7D12" w:rsidRPr="006A7BEF" w:rsidRDefault="00DE7D12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3B5B7210" w14:textId="3DA63207" w:rsidR="009B56B8" w:rsidRPr="006A7BEF" w:rsidRDefault="001701B6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56126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)</w:t>
      </w:r>
      <w:r w:rsidR="0056126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Nõuded elanikkonnakaitse</w:t>
      </w:r>
      <w:r w:rsidR="00691415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56126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koolitusele ja koolit</w:t>
      </w:r>
      <w:r w:rsidR="00356439">
        <w:rPr>
          <w:rFonts w:ascii="Times New Roman" w:eastAsia="Times New Roman" w:hAnsi="Times New Roman" w:cs="Times New Roman"/>
          <w:sz w:val="24"/>
          <w:szCs w:val="24"/>
          <w:lang w:eastAsia="da-DK"/>
        </w:rPr>
        <w:t>a</w:t>
      </w:r>
      <w:r w:rsidR="00561263" w:rsidRPr="000E2016">
        <w:rPr>
          <w:rFonts w:ascii="Times New Roman" w:eastAsia="Times New Roman" w:hAnsi="Times New Roman" w:cs="Times New Roman"/>
          <w:sz w:val="24"/>
          <w:szCs w:val="24"/>
          <w:lang w:eastAsia="da-DK"/>
        </w:rPr>
        <w:t>jale</w:t>
      </w:r>
      <w:r w:rsidR="0056126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kehtestab sisejulgeoleku tagamise eest vastutav minister määrusega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.“</w:t>
      </w:r>
      <w:r w:rsidR="007E3BC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;</w:t>
      </w:r>
    </w:p>
    <w:p w14:paraId="24E0D8F2" w14:textId="77777777" w:rsidR="00AB1DD9" w:rsidRPr="006A7BEF" w:rsidRDefault="00AB1DD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2B246B7" w14:textId="514A49B0" w:rsidR="00EA1613" w:rsidRPr="006A7BEF" w:rsidRDefault="002061B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5</w:t>
      </w:r>
      <w:r w:rsidR="007E4607"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) </w:t>
      </w:r>
      <w:bookmarkStart w:id="22" w:name="_Hlk179292975"/>
      <w:r w:rsidR="00EA161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paragrahvi 38 lõike 3 punkt 7</w:t>
      </w:r>
      <w:r w:rsidR="00EA1613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3</w:t>
      </w:r>
      <w:r w:rsidR="00EA161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muudetakse ja sõnastatakse järgmiselt:</w:t>
      </w:r>
    </w:p>
    <w:p w14:paraId="5C4F82B7" w14:textId="77777777" w:rsidR="00EA1613" w:rsidRPr="006A7BEF" w:rsidRDefault="00EA1613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1569512" w14:textId="0FEE0CB3" w:rsidR="00EA1613" w:rsidRPr="006A7BEF" w:rsidRDefault="00EA1613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</w:t>
      </w:r>
      <w:r w:rsidR="009264F6" w:rsidRPr="00EA1613">
        <w:rPr>
          <w:rFonts w:ascii="Times New Roman" w:eastAsia="Times New Roman" w:hAnsi="Times New Roman" w:cs="Times New Roman"/>
          <w:sz w:val="24"/>
          <w:szCs w:val="24"/>
          <w:lang w:eastAsia="da-DK"/>
        </w:rPr>
        <w:t>7</w:t>
      </w:r>
      <w:r w:rsidR="009264F6" w:rsidRPr="00EA161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3</w:t>
      </w:r>
      <w:r w:rsidR="009264F6" w:rsidRPr="00EA1613">
        <w:rPr>
          <w:rFonts w:ascii="Times New Roman" w:eastAsia="Times New Roman" w:hAnsi="Times New Roman" w:cs="Times New Roman"/>
          <w:sz w:val="24"/>
          <w:szCs w:val="24"/>
          <w:lang w:eastAsia="da-DK"/>
        </w:rPr>
        <w:t>)</w:t>
      </w:r>
      <w:r w:rsidR="009264F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korraldama regulaarselt </w:t>
      </w:r>
      <w:r w:rsidRPr="00136F68">
        <w:rPr>
          <w:rFonts w:ascii="Times New Roman" w:eastAsia="Times New Roman" w:hAnsi="Times New Roman" w:cs="Times New Roman"/>
          <w:sz w:val="24"/>
          <w:szCs w:val="24"/>
          <w:lang w:eastAsia="da-DK"/>
        </w:rPr>
        <w:t>töötajatele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koolitusi, et suurendada nende teadlikkust elutähtsa teenuse toimepidevusest, rakendatud meetmetest, toimimisest hädaolukorras või muus sarnases olukorras või nende ohu korral </w:t>
      </w:r>
      <w:bookmarkStart w:id="23" w:name="_Hlk187339442"/>
      <w:r w:rsidR="00EE30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ja </w:t>
      </w:r>
      <w:r w:rsidRPr="005E5279">
        <w:rPr>
          <w:rFonts w:ascii="Times New Roman" w:eastAsia="Times New Roman" w:hAnsi="Times New Roman" w:cs="Times New Roman"/>
          <w:sz w:val="24"/>
          <w:szCs w:val="24"/>
          <w:lang w:eastAsia="da-DK"/>
        </w:rPr>
        <w:t>käesoleva seaduse § 17</w:t>
      </w:r>
      <w:r w:rsidRPr="005E527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1</w:t>
      </w:r>
      <w:r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EF2454">
        <w:rPr>
          <w:rFonts w:ascii="Times New Roman" w:eastAsia="Times New Roman" w:hAnsi="Times New Roman" w:cs="Times New Roman"/>
          <w:sz w:val="24"/>
          <w:szCs w:val="24"/>
          <w:lang w:eastAsia="da-DK"/>
        </w:rPr>
        <w:t>tähenduses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elanikkonnakaitsest;</w:t>
      </w:r>
      <w:bookmarkEnd w:id="23"/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“;</w:t>
      </w:r>
    </w:p>
    <w:bookmarkEnd w:id="22"/>
    <w:p w14:paraId="041A56E8" w14:textId="21A1D7A4" w:rsidR="00347771" w:rsidRPr="006A7BEF" w:rsidRDefault="0034777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</w:p>
    <w:p w14:paraId="6CB21891" w14:textId="172AC8E7" w:rsidR="007E4607" w:rsidRPr="006A7BEF" w:rsidRDefault="002061B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6</w:t>
      </w:r>
      <w:r w:rsidR="00347771"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) </w:t>
      </w:r>
      <w:r w:rsidR="007E460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paragrahvi 45 lõiget 1 täiendatakse punkti</w:t>
      </w:r>
      <w:r w:rsidR="000312DF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ga</w:t>
      </w:r>
      <w:r w:rsidR="007E460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6</w:t>
      </w:r>
      <w:r w:rsidR="000312DF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7E460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järgmises sõnastuses:</w:t>
      </w:r>
    </w:p>
    <w:p w14:paraId="6987AC4B" w14:textId="77777777" w:rsidR="007E4607" w:rsidRPr="006A7BEF" w:rsidRDefault="007E4607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7EC9458F" w14:textId="7B3B88FE" w:rsidR="00B661F8" w:rsidRPr="006A7BEF" w:rsidRDefault="007E4607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„6) riiklikku järelevalvet käesoleva seaduse §</w:t>
      </w:r>
      <w:r w:rsidR="009A47A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1</w:t>
      </w:r>
      <w:r w:rsidR="00230230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6</w:t>
      </w:r>
      <w:r w:rsidR="00230230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2</w:t>
      </w:r>
      <w:r w:rsidR="009A47A3"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CD1DFE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lõigete </w:t>
      </w:r>
      <w:r w:rsidR="005C0CA5">
        <w:rPr>
          <w:rFonts w:ascii="Times New Roman" w:eastAsia="Times New Roman" w:hAnsi="Times New Roman" w:cs="Times New Roman"/>
          <w:sz w:val="24"/>
          <w:szCs w:val="24"/>
          <w:lang w:eastAsia="da-DK"/>
        </w:rPr>
        <w:t>4</w:t>
      </w:r>
      <w:r w:rsidR="00DF4D4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</w:t>
      </w:r>
      <w:r w:rsidR="005C0CA5">
        <w:rPr>
          <w:rFonts w:ascii="Times New Roman" w:eastAsia="Times New Roman" w:hAnsi="Times New Roman" w:cs="Times New Roman"/>
          <w:sz w:val="24"/>
          <w:szCs w:val="24"/>
          <w:lang w:eastAsia="da-DK"/>
        </w:rPr>
        <w:t>5</w:t>
      </w:r>
      <w:r w:rsidR="00F04832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,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§ 16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3</w:t>
      </w:r>
      <w:r w:rsidR="00572C67"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lõike </w:t>
      </w:r>
      <w:r w:rsidR="007C6EE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1, § 16</w:t>
      </w:r>
      <w:r w:rsidR="007C6EE9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4</w:t>
      </w:r>
      <w:r w:rsidR="007C6EE9"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7C6EE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lõike 1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EE30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nõuete 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ning § 16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2</w:t>
      </w:r>
      <w:r w:rsidR="00572C67"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lõike</w:t>
      </w:r>
      <w:r w:rsid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9</w:t>
      </w:r>
      <w:r w:rsidR="007C6EE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§ 16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3</w:t>
      </w:r>
      <w:r w:rsidR="00572C67"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lõike </w:t>
      </w:r>
      <w:r w:rsid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>5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ja § 16</w:t>
      </w:r>
      <w:r w:rsidR="007C6EE9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4</w:t>
      </w:r>
      <w:r w:rsidR="00572C67" w:rsidRPr="001175A7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lõike </w:t>
      </w:r>
      <w:r w:rsidR="005C0CA5"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FA631B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alusel kehtestatud </w:t>
      </w:r>
      <w:r w:rsidR="00F04832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nõuete </w:t>
      </w:r>
      <w:r w:rsidR="009A47A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täitmise üle te</w:t>
      </w:r>
      <w:r w:rsidR="00FF6CEC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eb</w:t>
      </w:r>
      <w:r w:rsidR="009A47A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Päästeamet</w:t>
      </w:r>
      <w:r w:rsidR="00DB71AF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.“</w:t>
      </w:r>
      <w:r w:rsidR="00F1541B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;</w:t>
      </w:r>
    </w:p>
    <w:p w14:paraId="4E443A35" w14:textId="44F75318" w:rsidR="000C5449" w:rsidRPr="006A7BEF" w:rsidRDefault="000C544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348D8B9" w14:textId="3FFBAF57" w:rsidR="000C5449" w:rsidRPr="006A7BEF" w:rsidRDefault="002061B1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7</w:t>
      </w:r>
      <w:r w:rsidR="000C5449"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) 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paragrahvi 53 täiendatakse lõi</w:t>
      </w:r>
      <w:r w:rsidR="00A1289A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kega</w:t>
      </w:r>
      <w:r w:rsidR="007D2795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8A797B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21</w:t>
      </w:r>
      <w:r w:rsidR="007D2795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järgmises sõnastuses:</w:t>
      </w:r>
    </w:p>
    <w:p w14:paraId="7C2EC341" w14:textId="77777777" w:rsidR="000C5449" w:rsidRPr="006A7BEF" w:rsidRDefault="000C5449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9CD7AFC" w14:textId="32D70962" w:rsidR="000522DF" w:rsidRPr="006A7BEF" w:rsidRDefault="00C0370B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3E5C9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21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Käesoleva seaduse § </w:t>
      </w:r>
      <w:r w:rsidR="007054E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13</w:t>
      </w:r>
      <w:r w:rsidR="007054E7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1</w:t>
      </w:r>
      <w:r w:rsidR="007054E7" w:rsidRPr="00D860E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 xml:space="preserve"> </w:t>
      </w:r>
      <w:r w:rsidR="007054E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lõikes 4 nimetatud </w:t>
      </w:r>
      <w:proofErr w:type="spellStart"/>
      <w:r w:rsidR="007054E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edastaja</w:t>
      </w:r>
      <w:proofErr w:type="spellEnd"/>
      <w:r w:rsidR="007054E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on kohustatud EE-ALARM-iga liituma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112A7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hiljemalt </w:t>
      </w:r>
      <w:r w:rsidR="00112A74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202</w:t>
      </w:r>
      <w:r w:rsidR="00443A51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8</w:t>
      </w:r>
      <w:r w:rsidR="00112A74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. aasta 1. </w:t>
      </w:r>
      <w:r w:rsidR="00443A51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jaanuariks</w:t>
      </w:r>
      <w:r w:rsidR="00112A74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  <w:r w:rsidR="00BD687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“;</w:t>
      </w:r>
    </w:p>
    <w:p w14:paraId="28569FE3" w14:textId="77777777" w:rsidR="000522DF" w:rsidRPr="006A7BEF" w:rsidRDefault="000522DF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6B3BEAB5" w14:textId="393DB0AB" w:rsidR="00A1289A" w:rsidRPr="006A7BEF" w:rsidRDefault="00A1289A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8)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paragrahvi 53 täiendatakse lõigetega 22 ja 23 järgmises sõnastuses:</w:t>
      </w:r>
    </w:p>
    <w:p w14:paraId="552F75CB" w14:textId="77777777" w:rsidR="00A1289A" w:rsidRPr="006A7BEF" w:rsidRDefault="00A1289A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69564F0E" w14:textId="4C3DCC9E" w:rsidR="00F25661" w:rsidRPr="006A7BEF" w:rsidRDefault="00A1289A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„</w:t>
      </w:r>
      <w:r w:rsidR="000522DF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(22) 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Käesoleva seaduse § </w:t>
      </w:r>
      <w:r w:rsidR="003A181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16</w:t>
      </w:r>
      <w:r w:rsidR="003A1811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4</w:t>
      </w:r>
      <w:r w:rsidR="003A181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lõike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3A181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1 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punktis 2 </w:t>
      </w:r>
      <w:r w:rsidR="006A7BEF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nimetatud 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hoone varjumisplaan koosta</w:t>
      </w:r>
      <w:r w:rsidR="006A7BEF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takse</w:t>
      </w:r>
      <w:r w:rsidR="000C5449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hiljemalt </w:t>
      </w:r>
      <w:r w:rsidR="000C5449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202</w:t>
      </w:r>
      <w:r w:rsidR="00443A51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7</w:t>
      </w:r>
      <w:r w:rsidR="000C5449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. aasta 1</w:t>
      </w:r>
      <w:r w:rsidR="00EB676C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. </w:t>
      </w:r>
      <w:r w:rsidR="00443A51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jaanuariks</w:t>
      </w:r>
      <w:r w:rsidR="000C5449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020EE0B8" w14:textId="77777777" w:rsidR="007D2795" w:rsidRPr="006A7BEF" w:rsidRDefault="007D2795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13CFB337" w14:textId="04551019" w:rsidR="00B267FE" w:rsidRPr="006A7BEF" w:rsidRDefault="007D2795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(</w:t>
      </w:r>
      <w:r w:rsidR="003E5C96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2</w:t>
      </w:r>
      <w:r w:rsidR="000522DF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3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Käesoleva seaduse § </w:t>
      </w:r>
      <w:r w:rsidR="003A181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16</w:t>
      </w:r>
      <w:r w:rsidR="003A1811" w:rsidRPr="006A7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a-DK"/>
        </w:rPr>
        <w:t>3</w:t>
      </w:r>
      <w:r w:rsidR="003A181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lõikes</w:t>
      </w:r>
      <w:r w:rsidR="00572C67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BD7200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1</w:t>
      </w:r>
      <w:r w:rsidR="003A181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9A2521">
        <w:rPr>
          <w:rFonts w:ascii="Times New Roman" w:eastAsia="Times New Roman" w:hAnsi="Times New Roman" w:cs="Times New Roman"/>
          <w:sz w:val="24"/>
          <w:szCs w:val="24"/>
          <w:lang w:eastAsia="da-DK"/>
        </w:rPr>
        <w:t>nimetatud</w:t>
      </w:r>
      <w:r w:rsidR="009A2521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9A2521">
        <w:rPr>
          <w:rFonts w:ascii="Times New Roman" w:eastAsia="Times New Roman" w:hAnsi="Times New Roman" w:cs="Times New Roman"/>
          <w:sz w:val="24"/>
          <w:szCs w:val="24"/>
          <w:lang w:eastAsia="da-DK"/>
        </w:rPr>
        <w:t>h</w:t>
      </w:r>
      <w:r w:rsidR="00627B3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oone või selle osa kohandatakse 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varjumiskoh</w:t>
      </w:r>
      <w:r w:rsidR="00627B32">
        <w:rPr>
          <w:rFonts w:ascii="Times New Roman" w:eastAsia="Times New Roman" w:hAnsi="Times New Roman" w:cs="Times New Roman"/>
          <w:sz w:val="24"/>
          <w:szCs w:val="24"/>
          <w:lang w:eastAsia="da-DK"/>
        </w:rPr>
        <w:t>aks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hiljemalt </w:t>
      </w:r>
      <w:r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202</w:t>
      </w:r>
      <w:r w:rsidR="00443A51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8</w:t>
      </w:r>
      <w:r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. aasta 1. </w:t>
      </w:r>
      <w:r w:rsidR="00443A51" w:rsidRPr="00443A51">
        <w:rPr>
          <w:rFonts w:ascii="Times New Roman" w:eastAsia="Times New Roman" w:hAnsi="Times New Roman" w:cs="Times New Roman"/>
          <w:sz w:val="24"/>
          <w:szCs w:val="24"/>
          <w:lang w:eastAsia="da-DK"/>
        </w:rPr>
        <w:t>jaanuariks</w:t>
      </w:r>
      <w:r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  <w:r w:rsidR="00EB676C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“</w:t>
      </w:r>
      <w:r w:rsidR="007E3BC3" w:rsidRPr="006A7BE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14:paraId="06BB81E6" w14:textId="77777777" w:rsidR="00EB676C" w:rsidRPr="006A7BEF" w:rsidRDefault="00EB676C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4D8E6D82" w14:textId="5176817E" w:rsidR="006B6CA9" w:rsidRPr="006A7BEF" w:rsidRDefault="006B6CA9" w:rsidP="000A11C1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BEF">
        <w:rPr>
          <w:rFonts w:ascii="Times New Roman" w:hAnsi="Times New Roman" w:cs="Times New Roman"/>
          <w:b/>
          <w:sz w:val="24"/>
          <w:szCs w:val="24"/>
        </w:rPr>
        <w:t xml:space="preserve">§ 2. 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>Asjaõigusseaduse</w:t>
      </w:r>
      <w:r w:rsidR="00A53EDA">
        <w:rPr>
          <w:rFonts w:ascii="Times New Roman" w:hAnsi="Times New Roman" w:cs="Times New Roman"/>
          <w:b/>
          <w:bCs/>
          <w:sz w:val="24"/>
          <w:szCs w:val="24"/>
        </w:rPr>
        <w:t xml:space="preserve"> § 158</w:t>
      </w:r>
      <w:r w:rsidR="00A53EDA" w:rsidRPr="00D860E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 xml:space="preserve"> täiendamine</w:t>
      </w:r>
    </w:p>
    <w:p w14:paraId="6C0BEF1D" w14:textId="77777777" w:rsidR="006B6CA9" w:rsidRPr="006A7BEF" w:rsidRDefault="006B6CA9" w:rsidP="000A11C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0E1120A" w14:textId="1A84A6D7" w:rsidR="006B6CA9" w:rsidRPr="006A7BEF" w:rsidRDefault="006B6CA9" w:rsidP="000A1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Hlk171516634"/>
      <w:r w:rsidRPr="222670EE">
        <w:rPr>
          <w:rFonts w:ascii="Times New Roman" w:hAnsi="Times New Roman" w:cs="Times New Roman"/>
          <w:sz w:val="24"/>
          <w:szCs w:val="24"/>
        </w:rPr>
        <w:t>Asjaõigusseadus</w:t>
      </w:r>
      <w:bookmarkEnd w:id="24"/>
      <w:r w:rsidRPr="222670EE">
        <w:rPr>
          <w:rFonts w:ascii="Times New Roman" w:hAnsi="Times New Roman" w:cs="Times New Roman"/>
          <w:sz w:val="24"/>
          <w:szCs w:val="24"/>
        </w:rPr>
        <w:t>e § 158</w:t>
      </w:r>
      <w:r w:rsidRPr="222670E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222670EE">
        <w:rPr>
          <w:rFonts w:ascii="Times New Roman" w:hAnsi="Times New Roman" w:cs="Times New Roman"/>
          <w:sz w:val="24"/>
          <w:szCs w:val="24"/>
        </w:rPr>
        <w:t xml:space="preserve"> lõike 1</w:t>
      </w:r>
      <w:r w:rsidRPr="222670E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222670EE">
        <w:rPr>
          <w:rFonts w:ascii="Times New Roman" w:hAnsi="Times New Roman" w:cs="Times New Roman"/>
          <w:sz w:val="24"/>
          <w:szCs w:val="24"/>
        </w:rPr>
        <w:t xml:space="preserve"> kolmandat lauset täiendatakse </w:t>
      </w:r>
      <w:r w:rsidR="006A7BEF" w:rsidRPr="222670EE">
        <w:rPr>
          <w:rFonts w:ascii="Times New Roman" w:hAnsi="Times New Roman" w:cs="Times New Roman"/>
          <w:sz w:val="24"/>
          <w:szCs w:val="24"/>
        </w:rPr>
        <w:t xml:space="preserve">pärast </w:t>
      </w:r>
      <w:r w:rsidRPr="222670EE">
        <w:rPr>
          <w:rFonts w:ascii="Times New Roman" w:hAnsi="Times New Roman" w:cs="Times New Roman"/>
          <w:sz w:val="24"/>
          <w:szCs w:val="24"/>
        </w:rPr>
        <w:t xml:space="preserve">sõna „ehitis“ </w:t>
      </w:r>
      <w:r w:rsidR="00F908CE" w:rsidRPr="222670EE">
        <w:rPr>
          <w:rFonts w:ascii="Times New Roman" w:hAnsi="Times New Roman" w:cs="Times New Roman"/>
          <w:sz w:val="24"/>
          <w:szCs w:val="24"/>
        </w:rPr>
        <w:t>tekstiosaga</w:t>
      </w:r>
      <w:r w:rsidRPr="222670EE">
        <w:rPr>
          <w:rFonts w:ascii="Times New Roman" w:hAnsi="Times New Roman" w:cs="Times New Roman"/>
          <w:sz w:val="24"/>
          <w:szCs w:val="24"/>
        </w:rPr>
        <w:t xml:space="preserve"> </w:t>
      </w:r>
      <w:r w:rsidR="006A7BEF" w:rsidRPr="222670EE">
        <w:rPr>
          <w:rFonts w:ascii="Times New Roman" w:hAnsi="Times New Roman" w:cs="Times New Roman"/>
          <w:sz w:val="24"/>
          <w:szCs w:val="24"/>
        </w:rPr>
        <w:t>„</w:t>
      </w:r>
      <w:r w:rsidRPr="222670EE">
        <w:rPr>
          <w:rFonts w:ascii="Times New Roman" w:hAnsi="Times New Roman" w:cs="Times New Roman"/>
          <w:sz w:val="24"/>
          <w:szCs w:val="24"/>
        </w:rPr>
        <w:t>ning sireeniseade</w:t>
      </w:r>
      <w:r w:rsidR="006A7BEF" w:rsidRPr="222670EE">
        <w:rPr>
          <w:rFonts w:ascii="Times New Roman" w:hAnsi="Times New Roman" w:cs="Times New Roman"/>
          <w:sz w:val="24"/>
          <w:szCs w:val="24"/>
        </w:rPr>
        <w:t xml:space="preserve"> hädaolukorra seaduse </w:t>
      </w:r>
      <w:r w:rsidR="00BD3A6D" w:rsidRPr="222670EE">
        <w:rPr>
          <w:rFonts w:ascii="Times New Roman" w:hAnsi="Times New Roman" w:cs="Times New Roman"/>
          <w:sz w:val="24"/>
          <w:szCs w:val="24"/>
        </w:rPr>
        <w:t>§ 13</w:t>
      </w:r>
      <w:r w:rsidR="00BD3A6D" w:rsidRPr="222670E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D3A6D" w:rsidRPr="222670EE">
        <w:rPr>
          <w:rFonts w:ascii="Times New Roman" w:hAnsi="Times New Roman" w:cs="Times New Roman"/>
          <w:sz w:val="24"/>
          <w:szCs w:val="24"/>
        </w:rPr>
        <w:t xml:space="preserve"> lõike </w:t>
      </w:r>
      <w:r w:rsidR="007C1727" w:rsidRPr="222670EE">
        <w:rPr>
          <w:rFonts w:ascii="Times New Roman" w:hAnsi="Times New Roman" w:cs="Times New Roman"/>
          <w:sz w:val="24"/>
          <w:szCs w:val="24"/>
        </w:rPr>
        <w:t>9</w:t>
      </w:r>
      <w:r w:rsidR="00BD3A6D" w:rsidRPr="222670EE">
        <w:rPr>
          <w:rFonts w:ascii="Times New Roman" w:hAnsi="Times New Roman" w:cs="Times New Roman"/>
          <w:sz w:val="24"/>
          <w:szCs w:val="24"/>
        </w:rPr>
        <w:t xml:space="preserve"> </w:t>
      </w:r>
      <w:r w:rsidR="006A7BEF" w:rsidRPr="222670EE">
        <w:rPr>
          <w:rFonts w:ascii="Times New Roman" w:hAnsi="Times New Roman" w:cs="Times New Roman"/>
          <w:sz w:val="24"/>
          <w:szCs w:val="24"/>
        </w:rPr>
        <w:t>tähenduses</w:t>
      </w:r>
      <w:r w:rsidRPr="222670EE">
        <w:rPr>
          <w:rFonts w:ascii="Times New Roman" w:hAnsi="Times New Roman" w:cs="Times New Roman"/>
          <w:sz w:val="24"/>
          <w:szCs w:val="24"/>
        </w:rPr>
        <w:t>“.</w:t>
      </w:r>
    </w:p>
    <w:p w14:paraId="755FEBA1" w14:textId="77777777" w:rsidR="00530353" w:rsidRPr="006A7BEF" w:rsidRDefault="00530353" w:rsidP="006D7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7DCFB0" w14:textId="3CAA4305" w:rsidR="006B6CA9" w:rsidRPr="00D860E4" w:rsidRDefault="006B6CA9" w:rsidP="00D860E4">
      <w:pPr>
        <w:pStyle w:val="pf0"/>
        <w:spacing w:before="0" w:beforeAutospacing="0" w:after="0" w:afterAutospacing="0"/>
        <w:rPr>
          <w:b/>
          <w:bCs/>
          <w:sz w:val="20"/>
          <w:szCs w:val="20"/>
        </w:rPr>
      </w:pPr>
      <w:r w:rsidRPr="006A7BEF">
        <w:rPr>
          <w:b/>
          <w:bCs/>
        </w:rPr>
        <w:t xml:space="preserve">§ 3. Atmosfääriõhu kaitse seaduse </w:t>
      </w:r>
      <w:r w:rsidR="00A53EDA">
        <w:rPr>
          <w:b/>
          <w:bCs/>
        </w:rPr>
        <w:t xml:space="preserve">§ 55 </w:t>
      </w:r>
      <w:r w:rsidRPr="006A7BEF">
        <w:rPr>
          <w:b/>
          <w:bCs/>
        </w:rPr>
        <w:t>täiendamine</w:t>
      </w:r>
    </w:p>
    <w:p w14:paraId="207839D6" w14:textId="77777777" w:rsidR="00530353" w:rsidRPr="006A7BEF" w:rsidRDefault="00530353" w:rsidP="000A11C1">
      <w:pPr>
        <w:pStyle w:val="pf0"/>
        <w:spacing w:before="0" w:beforeAutospacing="0" w:after="0" w:afterAutospacing="0"/>
        <w:rPr>
          <w:rStyle w:val="cf21"/>
          <w:rFonts w:ascii="Times New Roman" w:hAnsi="Times New Roman" w:cs="Times New Roman"/>
          <w:sz w:val="24"/>
          <w:szCs w:val="24"/>
        </w:rPr>
      </w:pPr>
      <w:bookmarkStart w:id="25" w:name="_Hlk171516654"/>
    </w:p>
    <w:p w14:paraId="15C1AD26" w14:textId="72181205" w:rsidR="001C6AAD" w:rsidRPr="006A7BEF" w:rsidRDefault="006B6CA9" w:rsidP="00D860E4">
      <w:pPr>
        <w:pStyle w:val="pf0"/>
        <w:spacing w:before="0" w:beforeAutospacing="0" w:after="0" w:afterAutospacing="0"/>
        <w:rPr>
          <w:rStyle w:val="cf21"/>
          <w:rFonts w:ascii="Times New Roman" w:hAnsi="Times New Roman" w:cs="Times New Roman"/>
          <w:sz w:val="24"/>
          <w:szCs w:val="24"/>
        </w:rPr>
      </w:pPr>
      <w:r w:rsidRPr="006A7BEF">
        <w:rPr>
          <w:rStyle w:val="cf21"/>
          <w:rFonts w:ascii="Times New Roman" w:hAnsi="Times New Roman" w:cs="Times New Roman"/>
          <w:sz w:val="24"/>
          <w:szCs w:val="24"/>
        </w:rPr>
        <w:t xml:space="preserve">Atmosfääriõhu kaitse seaduse </w:t>
      </w:r>
      <w:bookmarkEnd w:id="25"/>
      <w:r w:rsidRPr="006A7BEF">
        <w:rPr>
          <w:rStyle w:val="cf21"/>
          <w:rFonts w:ascii="Times New Roman" w:hAnsi="Times New Roman" w:cs="Times New Roman"/>
          <w:sz w:val="24"/>
          <w:szCs w:val="24"/>
        </w:rPr>
        <w:t>§ 55 lõi</w:t>
      </w:r>
      <w:r w:rsidR="001C6AAD" w:rsidRPr="006A7BEF">
        <w:rPr>
          <w:rStyle w:val="cf21"/>
          <w:rFonts w:ascii="Times New Roman" w:hAnsi="Times New Roman" w:cs="Times New Roman"/>
          <w:sz w:val="24"/>
          <w:szCs w:val="24"/>
        </w:rPr>
        <w:t>g</w:t>
      </w:r>
      <w:r w:rsidRPr="006A7BEF">
        <w:rPr>
          <w:rStyle w:val="cf21"/>
          <w:rFonts w:ascii="Times New Roman" w:hAnsi="Times New Roman" w:cs="Times New Roman"/>
          <w:sz w:val="24"/>
          <w:szCs w:val="24"/>
        </w:rPr>
        <w:t>e</w:t>
      </w:r>
      <w:r w:rsidR="001C6AAD" w:rsidRPr="006A7BEF">
        <w:rPr>
          <w:rStyle w:val="cf21"/>
          <w:rFonts w:ascii="Times New Roman" w:hAnsi="Times New Roman" w:cs="Times New Roman"/>
          <w:sz w:val="24"/>
          <w:szCs w:val="24"/>
        </w:rPr>
        <w:t>t</w:t>
      </w:r>
      <w:r w:rsidRPr="006A7BEF">
        <w:rPr>
          <w:rStyle w:val="cf21"/>
          <w:rFonts w:ascii="Times New Roman" w:hAnsi="Times New Roman" w:cs="Times New Roman"/>
          <w:sz w:val="24"/>
          <w:szCs w:val="24"/>
        </w:rPr>
        <w:t xml:space="preserve"> 3</w:t>
      </w:r>
      <w:r w:rsidR="001C6AAD" w:rsidRPr="006A7BEF">
        <w:rPr>
          <w:rStyle w:val="cf21"/>
          <w:rFonts w:ascii="Times New Roman" w:hAnsi="Times New Roman" w:cs="Times New Roman"/>
          <w:sz w:val="24"/>
          <w:szCs w:val="24"/>
        </w:rPr>
        <w:t xml:space="preserve"> täiendatakse punktiga 5 järgmises sõnastuses:</w:t>
      </w:r>
    </w:p>
    <w:p w14:paraId="16DEB8CA" w14:textId="77777777" w:rsidR="00530353" w:rsidRPr="006A7BEF" w:rsidRDefault="00530353" w:rsidP="000A11C1">
      <w:pPr>
        <w:pStyle w:val="pf0"/>
        <w:spacing w:before="0" w:beforeAutospacing="0" w:after="0" w:afterAutospacing="0"/>
        <w:rPr>
          <w:rStyle w:val="cf21"/>
          <w:rFonts w:ascii="Times New Roman" w:hAnsi="Times New Roman" w:cs="Times New Roman"/>
          <w:sz w:val="24"/>
          <w:szCs w:val="24"/>
        </w:rPr>
      </w:pPr>
    </w:p>
    <w:p w14:paraId="76958CC5" w14:textId="12A8EDB1" w:rsidR="006B6CA9" w:rsidRPr="006A7BEF" w:rsidRDefault="001C6AAD" w:rsidP="00D860E4">
      <w:pPr>
        <w:pStyle w:val="pf0"/>
        <w:spacing w:before="0" w:beforeAutospacing="0" w:after="0" w:afterAutospacing="0"/>
        <w:jc w:val="both"/>
        <w:rPr>
          <w:sz w:val="28"/>
          <w:szCs w:val="28"/>
        </w:rPr>
      </w:pPr>
      <w:r w:rsidRPr="006A7BEF">
        <w:rPr>
          <w:rStyle w:val="cf21"/>
          <w:rFonts w:ascii="Times New Roman" w:hAnsi="Times New Roman" w:cs="Times New Roman"/>
          <w:sz w:val="24"/>
          <w:szCs w:val="24"/>
        </w:rPr>
        <w:t xml:space="preserve">„5) </w:t>
      </w:r>
      <w:bookmarkStart w:id="26" w:name="_Hlk178667991"/>
      <w:r w:rsidRPr="006A7BEF">
        <w:rPr>
          <w:szCs w:val="28"/>
        </w:rPr>
        <w:t xml:space="preserve">hädaolukorra seaduse </w:t>
      </w:r>
      <w:r w:rsidR="00821D8E">
        <w:rPr>
          <w:szCs w:val="28"/>
        </w:rPr>
        <w:t>§ 13</w:t>
      </w:r>
      <w:r w:rsidR="00821D8E" w:rsidRPr="00D860E4">
        <w:rPr>
          <w:szCs w:val="28"/>
          <w:vertAlign w:val="superscript"/>
        </w:rPr>
        <w:t>1</w:t>
      </w:r>
      <w:r w:rsidR="00821D8E">
        <w:rPr>
          <w:szCs w:val="28"/>
        </w:rPr>
        <w:t xml:space="preserve"> lõike 9 </w:t>
      </w:r>
      <w:r w:rsidR="00A14141">
        <w:rPr>
          <w:szCs w:val="28"/>
        </w:rPr>
        <w:t>tähenduses</w:t>
      </w:r>
      <w:r w:rsidR="006A7BEF" w:rsidRPr="006A7BEF">
        <w:rPr>
          <w:rStyle w:val="cf21"/>
          <w:rFonts w:ascii="Times New Roman" w:hAnsi="Times New Roman" w:cs="Times New Roman"/>
          <w:sz w:val="24"/>
          <w:szCs w:val="24"/>
        </w:rPr>
        <w:t xml:space="preserve"> </w:t>
      </w:r>
      <w:r w:rsidR="006B6CA9" w:rsidRPr="006A7BEF">
        <w:rPr>
          <w:rStyle w:val="cf21"/>
          <w:rFonts w:ascii="Times New Roman" w:hAnsi="Times New Roman" w:cs="Times New Roman"/>
          <w:sz w:val="24"/>
          <w:szCs w:val="24"/>
        </w:rPr>
        <w:t>sireenis</w:t>
      </w:r>
      <w:r w:rsidR="00544B47" w:rsidRPr="006A7BEF">
        <w:rPr>
          <w:rStyle w:val="cf21"/>
          <w:rFonts w:ascii="Times New Roman" w:hAnsi="Times New Roman" w:cs="Times New Roman"/>
          <w:sz w:val="24"/>
          <w:szCs w:val="24"/>
        </w:rPr>
        <w:t>eadme</w:t>
      </w:r>
      <w:r w:rsidRPr="006A7BEF">
        <w:rPr>
          <w:rStyle w:val="cf21"/>
          <w:rFonts w:ascii="Times New Roman" w:hAnsi="Times New Roman" w:cs="Times New Roman"/>
          <w:sz w:val="24"/>
          <w:szCs w:val="24"/>
        </w:rPr>
        <w:t xml:space="preserve"> müra</w:t>
      </w:r>
      <w:bookmarkEnd w:id="26"/>
      <w:r w:rsidRPr="006A7BEF">
        <w:rPr>
          <w:rStyle w:val="cf21"/>
          <w:rFonts w:ascii="Times New Roman" w:hAnsi="Times New Roman" w:cs="Times New Roman"/>
          <w:sz w:val="24"/>
          <w:szCs w:val="24"/>
        </w:rPr>
        <w:t>.</w:t>
      </w:r>
      <w:r w:rsidR="006A7BEF" w:rsidRPr="006A7BEF">
        <w:rPr>
          <w:rStyle w:val="cf21"/>
          <w:rFonts w:ascii="Times New Roman" w:hAnsi="Times New Roman" w:cs="Times New Roman"/>
          <w:sz w:val="24"/>
          <w:szCs w:val="24"/>
        </w:rPr>
        <w:t>“</w:t>
      </w:r>
      <w:r w:rsidR="006B6CA9" w:rsidRPr="006A7BEF">
        <w:rPr>
          <w:rStyle w:val="cf21"/>
          <w:rFonts w:ascii="Times New Roman" w:hAnsi="Times New Roman" w:cs="Times New Roman"/>
          <w:sz w:val="24"/>
          <w:szCs w:val="24"/>
        </w:rPr>
        <w:t>.</w:t>
      </w:r>
    </w:p>
    <w:p w14:paraId="5127EEEB" w14:textId="77777777" w:rsidR="006B6CA9" w:rsidRPr="006A7BEF" w:rsidRDefault="006B6CA9" w:rsidP="000A11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405BC9DB" w14:textId="618C4017" w:rsidR="007E3784" w:rsidRPr="006A7BEF" w:rsidRDefault="00ED7024" w:rsidP="000A11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6A7B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</w:t>
      </w:r>
      <w:r w:rsidR="006B6CA9" w:rsidRPr="006A7BEF">
        <w:rPr>
          <w:rFonts w:ascii="Times New Roman" w:hAnsi="Times New Roman" w:cs="Times New Roman"/>
          <w:b/>
          <w:sz w:val="24"/>
          <w:szCs w:val="24"/>
        </w:rPr>
        <w:t>4</w:t>
      </w:r>
      <w:r w:rsidRPr="006A7BE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E3784" w:rsidRPr="006A7BEF">
        <w:rPr>
          <w:rFonts w:ascii="Times New Roman" w:hAnsi="Times New Roman" w:cs="Times New Roman"/>
          <w:b/>
          <w:sz w:val="24"/>
          <w:szCs w:val="24"/>
        </w:rPr>
        <w:t xml:space="preserve">Ehitusseadustiku </w:t>
      </w:r>
      <w:r w:rsidR="000A387E" w:rsidRPr="006A7BEF">
        <w:rPr>
          <w:rFonts w:ascii="Times New Roman" w:hAnsi="Times New Roman" w:cs="Times New Roman"/>
          <w:b/>
          <w:sz w:val="24"/>
          <w:szCs w:val="24"/>
        </w:rPr>
        <w:t>täiendamine</w:t>
      </w:r>
    </w:p>
    <w:p w14:paraId="5FDFB9E4" w14:textId="77777777" w:rsidR="00413E58" w:rsidRPr="006A7BEF" w:rsidRDefault="00413E58" w:rsidP="000A11C1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34F9A6EC" w14:textId="7A1D195C" w:rsidR="00EA1C74" w:rsidRPr="006A7BEF" w:rsidRDefault="00D90D64" w:rsidP="000A11C1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A7BEF">
        <w:rPr>
          <w:rFonts w:ascii="Times New Roman" w:hAnsi="Times New Roman" w:cs="Times New Roman"/>
          <w:sz w:val="24"/>
          <w:szCs w:val="24"/>
        </w:rPr>
        <w:t>Ehitusseadustiku</w:t>
      </w:r>
      <w:r w:rsidR="00E85879" w:rsidRPr="006A7BEF">
        <w:rPr>
          <w:rFonts w:ascii="Times New Roman" w:hAnsi="Times New Roman" w:cs="Times New Roman"/>
          <w:sz w:val="24"/>
          <w:szCs w:val="24"/>
        </w:rPr>
        <w:t>s</w:t>
      </w:r>
      <w:r w:rsidR="00EA1C74" w:rsidRPr="006A7BEF">
        <w:rPr>
          <w:rFonts w:ascii="Times New Roman" w:hAnsi="Times New Roman" w:cs="Times New Roman"/>
          <w:sz w:val="24"/>
          <w:szCs w:val="24"/>
        </w:rPr>
        <w:t xml:space="preserve"> tehakse järgmised </w:t>
      </w:r>
      <w:r w:rsidR="000A387E" w:rsidRPr="006A7BEF">
        <w:rPr>
          <w:rFonts w:ascii="Times New Roman" w:hAnsi="Times New Roman" w:cs="Times New Roman"/>
          <w:sz w:val="24"/>
          <w:szCs w:val="24"/>
        </w:rPr>
        <w:t>täiendused</w:t>
      </w:r>
      <w:r w:rsidR="00EA1C74" w:rsidRPr="006A7BEF">
        <w:rPr>
          <w:rFonts w:ascii="Times New Roman" w:hAnsi="Times New Roman" w:cs="Times New Roman"/>
          <w:sz w:val="24"/>
          <w:szCs w:val="24"/>
        </w:rPr>
        <w:t>:</w:t>
      </w:r>
    </w:p>
    <w:p w14:paraId="0FF9A80C" w14:textId="77777777" w:rsidR="000B5FF8" w:rsidRPr="006A7BEF" w:rsidRDefault="000B5FF8" w:rsidP="000A11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8B7D594" w14:textId="4495B7D9" w:rsidR="00584C29" w:rsidRPr="006A7BEF" w:rsidRDefault="00EA1C74" w:rsidP="000A11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A7BE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0A4C56" w:rsidRPr="006A7BEF">
        <w:rPr>
          <w:rFonts w:ascii="Times New Roman" w:hAnsi="Times New Roman" w:cs="Times New Roman"/>
          <w:sz w:val="24"/>
          <w:szCs w:val="24"/>
        </w:rPr>
        <w:t xml:space="preserve"> </w:t>
      </w:r>
      <w:r w:rsidR="00584C29" w:rsidRPr="006A7BEF">
        <w:rPr>
          <w:rFonts w:ascii="Times New Roman" w:hAnsi="Times New Roman" w:cs="Times New Roman"/>
          <w:sz w:val="24"/>
          <w:szCs w:val="24"/>
        </w:rPr>
        <w:t>paragrahvi 11 lõiget 2 täiendatakse punktiga 2</w:t>
      </w:r>
      <w:r w:rsidR="00416320" w:rsidRPr="006A7B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84C29" w:rsidRPr="006A7BEF">
        <w:rPr>
          <w:rFonts w:ascii="Times New Roman" w:hAnsi="Times New Roman" w:cs="Times New Roman"/>
          <w:sz w:val="24"/>
          <w:szCs w:val="24"/>
        </w:rPr>
        <w:t xml:space="preserve"> järgmises sõna</w:t>
      </w:r>
      <w:r w:rsidR="009E3AA6" w:rsidRPr="006A7BEF">
        <w:rPr>
          <w:rFonts w:ascii="Times New Roman" w:hAnsi="Times New Roman" w:cs="Times New Roman"/>
          <w:sz w:val="24"/>
          <w:szCs w:val="24"/>
        </w:rPr>
        <w:t>s</w:t>
      </w:r>
      <w:r w:rsidR="00584C29" w:rsidRPr="006A7BEF">
        <w:rPr>
          <w:rFonts w:ascii="Times New Roman" w:hAnsi="Times New Roman" w:cs="Times New Roman"/>
          <w:sz w:val="24"/>
          <w:szCs w:val="24"/>
        </w:rPr>
        <w:t>tuses:</w:t>
      </w:r>
    </w:p>
    <w:p w14:paraId="16EE46D7" w14:textId="1791463D" w:rsidR="00584C29" w:rsidRPr="006A7BEF" w:rsidRDefault="00584C29" w:rsidP="000A11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B40512D" w14:textId="647459A7" w:rsidR="00584C29" w:rsidRPr="006A7BEF" w:rsidRDefault="00584C29" w:rsidP="000A11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A7BEF">
        <w:rPr>
          <w:rFonts w:ascii="Times New Roman" w:hAnsi="Times New Roman" w:cs="Times New Roman"/>
          <w:sz w:val="24"/>
          <w:szCs w:val="24"/>
        </w:rPr>
        <w:t>„</w:t>
      </w:r>
      <w:r w:rsidR="00DC37D1" w:rsidRPr="006A7BEF">
        <w:rPr>
          <w:rFonts w:ascii="Times New Roman" w:hAnsi="Times New Roman" w:cs="Times New Roman"/>
          <w:sz w:val="24"/>
          <w:szCs w:val="24"/>
        </w:rPr>
        <w:t>2</w:t>
      </w:r>
      <w:r w:rsidR="00DC37D1" w:rsidRPr="006A7BE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A7BEF">
        <w:rPr>
          <w:rFonts w:ascii="Times New Roman" w:hAnsi="Times New Roman" w:cs="Times New Roman"/>
          <w:sz w:val="24"/>
          <w:szCs w:val="24"/>
        </w:rPr>
        <w:t xml:space="preserve">) </w:t>
      </w:r>
      <w:r w:rsidR="002B3A9D" w:rsidRPr="006A7BEF">
        <w:rPr>
          <w:rFonts w:ascii="Times New Roman" w:hAnsi="Times New Roman" w:cs="Times New Roman"/>
          <w:sz w:val="24"/>
          <w:szCs w:val="24"/>
        </w:rPr>
        <w:t>varj</w:t>
      </w:r>
      <w:r w:rsidR="002C6CF9" w:rsidRPr="006A7BEF">
        <w:rPr>
          <w:rFonts w:ascii="Times New Roman" w:hAnsi="Times New Roman" w:cs="Times New Roman"/>
          <w:sz w:val="24"/>
          <w:szCs w:val="24"/>
        </w:rPr>
        <w:t>endi</w:t>
      </w:r>
      <w:r w:rsidR="00DF6FB7" w:rsidRPr="006A7BEF">
        <w:rPr>
          <w:rFonts w:ascii="Times New Roman" w:hAnsi="Times New Roman" w:cs="Times New Roman"/>
          <w:sz w:val="24"/>
          <w:szCs w:val="24"/>
        </w:rPr>
        <w:t xml:space="preserve"> rajamist</w:t>
      </w:r>
      <w:r w:rsidR="00863C09" w:rsidRPr="006A7BEF">
        <w:rPr>
          <w:rFonts w:ascii="Times New Roman" w:hAnsi="Times New Roman" w:cs="Times New Roman"/>
          <w:sz w:val="24"/>
          <w:szCs w:val="24"/>
        </w:rPr>
        <w:t>;</w:t>
      </w:r>
      <w:r w:rsidRPr="006A7BEF">
        <w:rPr>
          <w:rFonts w:ascii="Times New Roman" w:hAnsi="Times New Roman" w:cs="Times New Roman"/>
          <w:sz w:val="24"/>
          <w:szCs w:val="24"/>
        </w:rPr>
        <w:t>“</w:t>
      </w:r>
      <w:r w:rsidR="00730156" w:rsidRPr="006A7BEF">
        <w:rPr>
          <w:rFonts w:ascii="Times New Roman" w:hAnsi="Times New Roman" w:cs="Times New Roman"/>
          <w:sz w:val="24"/>
          <w:szCs w:val="24"/>
        </w:rPr>
        <w:t>;</w:t>
      </w:r>
    </w:p>
    <w:p w14:paraId="491B59BA" w14:textId="0FC6B344" w:rsidR="00EA1C74" w:rsidRPr="006A7BEF" w:rsidRDefault="00EA1C74" w:rsidP="000A11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4D7F7C4" w14:textId="3C4AC7C1" w:rsidR="00EA1C74" w:rsidRPr="006A7BEF" w:rsidRDefault="00EA1C74" w:rsidP="000A11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A7BE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A7BEF">
        <w:rPr>
          <w:rFonts w:ascii="Times New Roman" w:hAnsi="Times New Roman" w:cs="Times New Roman"/>
          <w:sz w:val="24"/>
          <w:szCs w:val="24"/>
        </w:rPr>
        <w:t xml:space="preserve"> </w:t>
      </w:r>
      <w:r w:rsidR="00A379B4" w:rsidRPr="006A7BEF">
        <w:rPr>
          <w:rFonts w:ascii="Times New Roman" w:hAnsi="Times New Roman" w:cs="Times New Roman"/>
          <w:sz w:val="24"/>
          <w:szCs w:val="24"/>
        </w:rPr>
        <w:t>paragrahvi 130 lõiget 10 täiendatakse pärast sõna „tuleohutusnõuete“ sõnadega „ja varj</w:t>
      </w:r>
      <w:r w:rsidR="002C6CF9" w:rsidRPr="006A7BEF">
        <w:rPr>
          <w:rFonts w:ascii="Times New Roman" w:hAnsi="Times New Roman" w:cs="Times New Roman"/>
          <w:sz w:val="24"/>
          <w:szCs w:val="24"/>
        </w:rPr>
        <w:t>endile</w:t>
      </w:r>
      <w:r w:rsidR="00E27BC0" w:rsidRPr="006A7BEF">
        <w:rPr>
          <w:rFonts w:ascii="Times New Roman" w:hAnsi="Times New Roman" w:cs="Times New Roman"/>
          <w:sz w:val="24"/>
          <w:szCs w:val="24"/>
        </w:rPr>
        <w:t xml:space="preserve"> esitatavate</w:t>
      </w:r>
      <w:r w:rsidR="00A379B4" w:rsidRPr="006A7BEF">
        <w:rPr>
          <w:rFonts w:ascii="Times New Roman" w:hAnsi="Times New Roman" w:cs="Times New Roman"/>
          <w:sz w:val="24"/>
          <w:szCs w:val="24"/>
        </w:rPr>
        <w:t xml:space="preserve"> nõuete“.</w:t>
      </w:r>
    </w:p>
    <w:p w14:paraId="64362023" w14:textId="77777777" w:rsidR="007E3784" w:rsidRPr="006A7BEF" w:rsidRDefault="007E3784" w:rsidP="000A11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3476F59" w14:textId="01422735" w:rsidR="007E3784" w:rsidRPr="006A7BEF" w:rsidRDefault="007E3784" w:rsidP="000A11C1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BE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B6CA9" w:rsidRPr="006A7BE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 xml:space="preserve">. Ehitusseadustiku ja planeerimisseaduse rakendamise seaduse </w:t>
      </w:r>
      <w:r w:rsidR="000A387E" w:rsidRPr="006A7BEF">
        <w:rPr>
          <w:rFonts w:ascii="Times New Roman" w:hAnsi="Times New Roman" w:cs="Times New Roman"/>
          <w:b/>
          <w:bCs/>
          <w:sz w:val="24"/>
          <w:szCs w:val="24"/>
        </w:rPr>
        <w:t>täiendamine</w:t>
      </w:r>
    </w:p>
    <w:p w14:paraId="2E54D527" w14:textId="77777777" w:rsidR="007E3784" w:rsidRPr="006A7BEF" w:rsidRDefault="007E3784" w:rsidP="000A11C1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CA9212" w14:textId="21D4A93E" w:rsidR="007E3784" w:rsidRPr="006A7BEF" w:rsidRDefault="00E5098A" w:rsidP="000A11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A7BEF">
        <w:rPr>
          <w:rFonts w:ascii="Times New Roman" w:hAnsi="Times New Roman" w:cs="Times New Roman"/>
          <w:sz w:val="24"/>
          <w:szCs w:val="24"/>
        </w:rPr>
        <w:t>Ehitusseadustiku ja planeerimisseaduse rakendamise seadust täiendatakse §-ga 30</w:t>
      </w:r>
      <w:r w:rsidR="008E38DE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6A7BEF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9D59BAB" w14:textId="77777777" w:rsidR="00E5098A" w:rsidRPr="006A7BEF" w:rsidRDefault="00E5098A" w:rsidP="000A11C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6721F71" w14:textId="7588E51E" w:rsidR="00E5098A" w:rsidRPr="006A7BEF" w:rsidRDefault="00E5098A" w:rsidP="000A11C1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BEF">
        <w:rPr>
          <w:rFonts w:ascii="Times New Roman" w:hAnsi="Times New Roman" w:cs="Times New Roman"/>
          <w:sz w:val="24"/>
          <w:szCs w:val="24"/>
        </w:rPr>
        <w:t>„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>§ 30</w:t>
      </w:r>
      <w:r w:rsidR="008E38D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9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>. Ehitusseadustiku § 11 lõike 2 punkti</w:t>
      </w:r>
      <w:r w:rsidR="006C774D" w:rsidRPr="006A7BEF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6A7BE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74D" w:rsidRPr="006A7BEF">
        <w:rPr>
          <w:rFonts w:ascii="Times New Roman" w:hAnsi="Times New Roman" w:cs="Times New Roman"/>
          <w:b/>
          <w:bCs/>
          <w:sz w:val="24"/>
          <w:szCs w:val="24"/>
        </w:rPr>
        <w:t>sätestatud varj</w:t>
      </w:r>
      <w:r w:rsidR="009C5ED4" w:rsidRPr="006A7BEF">
        <w:rPr>
          <w:rFonts w:ascii="Times New Roman" w:hAnsi="Times New Roman" w:cs="Times New Roman"/>
          <w:b/>
          <w:bCs/>
          <w:sz w:val="24"/>
          <w:szCs w:val="24"/>
        </w:rPr>
        <w:t>endi</w:t>
      </w:r>
      <w:r w:rsidR="00DF6FB7" w:rsidRPr="006A7BEF">
        <w:rPr>
          <w:rFonts w:ascii="Times New Roman" w:hAnsi="Times New Roman" w:cs="Times New Roman"/>
          <w:b/>
          <w:bCs/>
          <w:sz w:val="24"/>
          <w:szCs w:val="24"/>
        </w:rPr>
        <w:t xml:space="preserve"> rajamise</w:t>
      </w:r>
      <w:r w:rsidR="006C774D" w:rsidRPr="006A7BEF">
        <w:rPr>
          <w:rFonts w:ascii="Times New Roman" w:hAnsi="Times New Roman" w:cs="Times New Roman"/>
          <w:b/>
          <w:bCs/>
          <w:sz w:val="24"/>
          <w:szCs w:val="24"/>
        </w:rPr>
        <w:t xml:space="preserve"> nõude </w:t>
      </w:r>
      <w:r w:rsidRPr="006A7BEF">
        <w:rPr>
          <w:rFonts w:ascii="Times New Roman" w:hAnsi="Times New Roman" w:cs="Times New Roman"/>
          <w:b/>
          <w:bCs/>
          <w:sz w:val="24"/>
          <w:szCs w:val="24"/>
        </w:rPr>
        <w:t>rakendamine</w:t>
      </w:r>
    </w:p>
    <w:p w14:paraId="2BB8C043" w14:textId="77777777" w:rsidR="00A22175" w:rsidRPr="006A7BEF" w:rsidRDefault="00A22175" w:rsidP="000A11C1">
      <w:pPr>
        <w:pStyle w:val="Default"/>
        <w:jc w:val="both"/>
        <w:rPr>
          <w:color w:val="auto"/>
        </w:rPr>
      </w:pPr>
    </w:p>
    <w:p w14:paraId="28CB0FDE" w14:textId="49B4C64C" w:rsidR="00402E2B" w:rsidRPr="006A7BEF" w:rsidRDefault="00402E2B" w:rsidP="000A11C1">
      <w:pPr>
        <w:pStyle w:val="Default"/>
        <w:jc w:val="both"/>
      </w:pPr>
      <w:r w:rsidRPr="006A7BEF">
        <w:rPr>
          <w:color w:val="auto"/>
        </w:rPr>
        <w:t>Ehitusseadustiku § 11 lõike 2 punkti</w:t>
      </w:r>
      <w:r w:rsidR="006C774D" w:rsidRPr="006A7BEF">
        <w:rPr>
          <w:color w:val="auto"/>
        </w:rPr>
        <w:t>s</w:t>
      </w:r>
      <w:r w:rsidRPr="006A7BEF">
        <w:rPr>
          <w:color w:val="auto"/>
        </w:rPr>
        <w:t xml:space="preserve"> 2</w:t>
      </w:r>
      <w:r w:rsidRPr="006A7BEF">
        <w:rPr>
          <w:color w:val="auto"/>
          <w:vertAlign w:val="superscript"/>
        </w:rPr>
        <w:t>1</w:t>
      </w:r>
      <w:r w:rsidRPr="006A7BEF">
        <w:rPr>
          <w:color w:val="auto"/>
        </w:rPr>
        <w:t xml:space="preserve"> </w:t>
      </w:r>
      <w:r w:rsidR="006C774D" w:rsidRPr="006A7BEF">
        <w:rPr>
          <w:color w:val="auto"/>
        </w:rPr>
        <w:t xml:space="preserve">sätestatud </w:t>
      </w:r>
      <w:r w:rsidR="00AC4198" w:rsidRPr="006A7BEF">
        <w:rPr>
          <w:color w:val="auto"/>
        </w:rPr>
        <w:t>varj</w:t>
      </w:r>
      <w:r w:rsidR="002C6CF9" w:rsidRPr="006A7BEF">
        <w:rPr>
          <w:color w:val="auto"/>
        </w:rPr>
        <w:t>endi</w:t>
      </w:r>
      <w:r w:rsidR="00DF6FB7" w:rsidRPr="006A7BEF">
        <w:rPr>
          <w:color w:val="auto"/>
        </w:rPr>
        <w:t xml:space="preserve"> rajamise </w:t>
      </w:r>
      <w:r w:rsidR="00AC4198" w:rsidRPr="006A7BEF">
        <w:rPr>
          <w:color w:val="auto"/>
        </w:rPr>
        <w:t xml:space="preserve">nõuet </w:t>
      </w:r>
      <w:r w:rsidRPr="006A7BEF">
        <w:rPr>
          <w:color w:val="auto"/>
        </w:rPr>
        <w:t xml:space="preserve">ei kohaldata </w:t>
      </w:r>
      <w:bookmarkStart w:id="27" w:name="_Hlk152320490"/>
      <w:r w:rsidRPr="006A7BEF">
        <w:t>hoone</w:t>
      </w:r>
      <w:r w:rsidR="000A387E" w:rsidRPr="006A7BEF">
        <w:t>le</w:t>
      </w:r>
      <w:r w:rsidRPr="006A7BEF">
        <w:t xml:space="preserve">, mis on püstitatud või mille ehitusloa taotlus või ehitusteatis </w:t>
      </w:r>
      <w:r w:rsidR="00881F94" w:rsidRPr="006A7BEF">
        <w:t>püstitamise</w:t>
      </w:r>
      <w:r w:rsidR="00881F94">
        <w:t>ks</w:t>
      </w:r>
      <w:r w:rsidR="00881F94" w:rsidRPr="006A7BEF">
        <w:t xml:space="preserve"> </w:t>
      </w:r>
      <w:r w:rsidRPr="006A7BEF">
        <w:t xml:space="preserve">on esitatud enne </w:t>
      </w:r>
      <w:r w:rsidRPr="00443A51">
        <w:t>202</w:t>
      </w:r>
      <w:r w:rsidR="00443A51" w:rsidRPr="00443A51">
        <w:t>6</w:t>
      </w:r>
      <w:r w:rsidRPr="00443A51">
        <w:t>.</w:t>
      </w:r>
      <w:r w:rsidR="006C774D" w:rsidRPr="00443A51">
        <w:t> </w:t>
      </w:r>
      <w:r w:rsidRPr="00443A51">
        <w:t>aasta 1.</w:t>
      </w:r>
      <w:r w:rsidR="009C6EB2" w:rsidRPr="00443A51">
        <w:t xml:space="preserve"> </w:t>
      </w:r>
      <w:bookmarkEnd w:id="27"/>
      <w:r w:rsidR="00443A51" w:rsidRPr="00443A51">
        <w:t>jaanuari</w:t>
      </w:r>
      <w:r w:rsidRPr="00443A51">
        <w:t>.“</w:t>
      </w:r>
      <w:r w:rsidR="007E3BC3" w:rsidRPr="00443A51">
        <w:t>.</w:t>
      </w:r>
    </w:p>
    <w:p w14:paraId="6109C19E" w14:textId="77777777" w:rsidR="007252BD" w:rsidRPr="006A7BEF" w:rsidRDefault="007252BD" w:rsidP="000A1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B8CD0" w14:textId="042D080F" w:rsidR="007252BD" w:rsidRPr="006A7BEF" w:rsidRDefault="007252BD" w:rsidP="004506ED">
      <w:pPr>
        <w:pStyle w:val="Default"/>
        <w:keepNext/>
        <w:rPr>
          <w:b/>
          <w:bCs/>
        </w:rPr>
      </w:pPr>
      <w:r w:rsidRPr="006A7BEF">
        <w:rPr>
          <w:b/>
          <w:bCs/>
        </w:rPr>
        <w:t xml:space="preserve">§ 6. Elektroonilise side seaduse </w:t>
      </w:r>
      <w:r w:rsidR="00E93171" w:rsidRPr="006A7BEF">
        <w:rPr>
          <w:b/>
          <w:bCs/>
        </w:rPr>
        <w:t>muutmine</w:t>
      </w:r>
    </w:p>
    <w:p w14:paraId="7C65EFEF" w14:textId="77777777" w:rsidR="007252BD" w:rsidRPr="006A7BEF" w:rsidRDefault="007252BD" w:rsidP="004506ED">
      <w:pPr>
        <w:pStyle w:val="Default"/>
        <w:keepNext/>
        <w:rPr>
          <w:b/>
          <w:bCs/>
        </w:rPr>
      </w:pPr>
    </w:p>
    <w:p w14:paraId="79863636" w14:textId="588F4C0A" w:rsidR="00E93171" w:rsidRPr="006A7BEF" w:rsidRDefault="00E93171" w:rsidP="000A11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EF">
        <w:rPr>
          <w:rFonts w:ascii="Times New Roman" w:hAnsi="Times New Roman" w:cs="Times New Roman"/>
          <w:color w:val="000000"/>
          <w:sz w:val="24"/>
          <w:szCs w:val="24"/>
        </w:rPr>
        <w:t>Elektroonilise side seaduses tehakse järgmised muudatused:</w:t>
      </w:r>
    </w:p>
    <w:p w14:paraId="76572C66" w14:textId="77777777" w:rsidR="00E93171" w:rsidRPr="006A7BEF" w:rsidRDefault="00E93171" w:rsidP="000A11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022D2C" w14:textId="45306CB7" w:rsidR="00886DC0" w:rsidRPr="006A7BEF" w:rsidRDefault="00E93171" w:rsidP="5662286E">
      <w:pPr>
        <w:pStyle w:val="Vahedet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66228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1)</w:t>
      </w:r>
      <w:r w:rsidRPr="566228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commentRangeStart w:id="28"/>
      <w:r w:rsidR="00381B43" w:rsidRPr="5662286E">
        <w:rPr>
          <w:rFonts w:ascii="Times New Roman" w:hAnsi="Times New Roman" w:cs="Times New Roman"/>
          <w:color w:val="000000" w:themeColor="text1"/>
          <w:sz w:val="24"/>
          <w:szCs w:val="24"/>
        </w:rPr>
        <w:t>paragrahvi 2 punktis 29 asendatakse sõna „hädaabiteenistuse“ sõnaga „</w:t>
      </w:r>
      <w:r w:rsidR="007A6764" w:rsidRPr="5662286E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891306" w:rsidRPr="5662286E">
        <w:rPr>
          <w:rFonts w:ascii="Times New Roman" w:hAnsi="Times New Roman" w:cs="Times New Roman"/>
          <w:color w:val="000000" w:themeColor="text1"/>
          <w:sz w:val="24"/>
          <w:szCs w:val="24"/>
        </w:rPr>
        <w:t>äirekeskuse</w:t>
      </w:r>
      <w:r w:rsidR="00381B43" w:rsidRPr="5662286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commentRangeEnd w:id="28"/>
      <w:r>
        <w:commentReference w:id="28"/>
      </w:r>
      <w:r w:rsidR="00886DC0" w:rsidRPr="5662286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B3B3961" w14:textId="77777777" w:rsidR="00886DC0" w:rsidRPr="006A7BEF" w:rsidRDefault="00886DC0" w:rsidP="000A11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35260B" w14:textId="4E9ACDBD" w:rsidR="0004358B" w:rsidRPr="006A7BEF" w:rsidRDefault="00886DC0" w:rsidP="000A11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2) </w:t>
      </w:r>
      <w:r w:rsidRPr="006A7BEF">
        <w:rPr>
          <w:rFonts w:ascii="Times New Roman" w:hAnsi="Times New Roman" w:cs="Times New Roman"/>
          <w:color w:val="000000"/>
          <w:sz w:val="24"/>
          <w:szCs w:val="24"/>
        </w:rPr>
        <w:t>paragrahvi</w:t>
      </w:r>
      <w:r w:rsidR="0004358B" w:rsidRPr="006A7BEF">
        <w:rPr>
          <w:rFonts w:ascii="Times New Roman" w:hAnsi="Times New Roman" w:cs="Times New Roman"/>
          <w:color w:val="000000"/>
          <w:sz w:val="24"/>
          <w:szCs w:val="24"/>
        </w:rPr>
        <w:t xml:space="preserve"> 105</w:t>
      </w:r>
      <w:r w:rsidR="0004358B" w:rsidRPr="006A7BE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04358B" w:rsidRPr="006A7BEF">
        <w:rPr>
          <w:rFonts w:ascii="Times New Roman" w:hAnsi="Times New Roman" w:cs="Times New Roman"/>
          <w:color w:val="000000"/>
          <w:sz w:val="24"/>
          <w:szCs w:val="24"/>
        </w:rPr>
        <w:t xml:space="preserve"> lõiget 1 täiendatakse punktiga 4 järgmises sõnastuses:</w:t>
      </w:r>
    </w:p>
    <w:p w14:paraId="38D1A0FB" w14:textId="77777777" w:rsidR="0004358B" w:rsidRPr="006A7BEF" w:rsidRDefault="0004358B" w:rsidP="000A11C1">
      <w:pPr>
        <w:pStyle w:val="Vahedet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562C42" w14:textId="50CF04C5" w:rsidR="0004358B" w:rsidRDefault="0004358B" w:rsidP="000A11C1">
      <w:pPr>
        <w:pStyle w:val="Vahedeta"/>
        <w:rPr>
          <w:rFonts w:ascii="Times New Roman" w:hAnsi="Times New Roman" w:cs="Times New Roman"/>
          <w:color w:val="000000"/>
          <w:sz w:val="24"/>
          <w:szCs w:val="24"/>
        </w:rPr>
      </w:pPr>
      <w:r w:rsidRPr="006A7BEF">
        <w:rPr>
          <w:rFonts w:ascii="Times New Roman" w:hAnsi="Times New Roman" w:cs="Times New Roman"/>
          <w:color w:val="000000"/>
          <w:sz w:val="24"/>
          <w:szCs w:val="24"/>
        </w:rPr>
        <w:t>„4) mitte rohkem kui üks kord aastas Päästeameti otsusel</w:t>
      </w:r>
      <w:r w:rsidR="0014744F">
        <w:rPr>
          <w:rFonts w:ascii="Times New Roman" w:hAnsi="Times New Roman" w:cs="Times New Roman"/>
          <w:color w:val="000000"/>
          <w:sz w:val="24"/>
          <w:szCs w:val="24"/>
        </w:rPr>
        <w:t xml:space="preserve"> hädaolukorra seaduse § 13</w:t>
      </w:r>
      <w:r w:rsidR="0014744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14744F">
        <w:rPr>
          <w:rFonts w:ascii="Times New Roman" w:hAnsi="Times New Roman" w:cs="Times New Roman"/>
          <w:color w:val="000000"/>
          <w:sz w:val="24"/>
          <w:szCs w:val="24"/>
        </w:rPr>
        <w:t xml:space="preserve"> lõike 2 tähenduses</w:t>
      </w:r>
      <w:r w:rsidR="00520B6A">
        <w:rPr>
          <w:rFonts w:ascii="Times New Roman" w:hAnsi="Times New Roman" w:cs="Times New Roman"/>
          <w:color w:val="000000"/>
          <w:sz w:val="24"/>
          <w:szCs w:val="24"/>
        </w:rPr>
        <w:t xml:space="preserve"> riikliku ohuteavituse süsteemi</w:t>
      </w:r>
      <w:r w:rsidR="0014744F">
        <w:rPr>
          <w:rFonts w:ascii="Times New Roman" w:hAnsi="Times New Roman" w:cs="Times New Roman"/>
          <w:color w:val="000000"/>
          <w:sz w:val="24"/>
          <w:szCs w:val="24"/>
        </w:rPr>
        <w:t xml:space="preserve"> EE-ALARM-i </w:t>
      </w:r>
      <w:r w:rsidRPr="006A7BEF">
        <w:rPr>
          <w:rFonts w:ascii="Times New Roman" w:hAnsi="Times New Roman" w:cs="Times New Roman"/>
          <w:color w:val="000000"/>
          <w:sz w:val="24"/>
          <w:szCs w:val="24"/>
        </w:rPr>
        <w:t>terviktestimiseks.</w:t>
      </w:r>
      <w:r w:rsidR="00BA75CB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6A7BE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8DC9428" w14:textId="77777777" w:rsidR="00443A51" w:rsidRPr="006A7BEF" w:rsidRDefault="00443A51" w:rsidP="000A11C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181F844" w14:textId="427A5809" w:rsidR="003410D6" w:rsidRPr="006A7BEF" w:rsidRDefault="007456A6" w:rsidP="00443A51">
      <w:pPr>
        <w:pStyle w:val="Default"/>
        <w:keepNext/>
      </w:pPr>
      <w:r w:rsidRPr="006A7BEF">
        <w:rPr>
          <w:b/>
          <w:bCs/>
        </w:rPr>
        <w:t xml:space="preserve">§ </w:t>
      </w:r>
      <w:r w:rsidR="007252BD" w:rsidRPr="006A7BEF" w:rsidDel="00383429">
        <w:rPr>
          <w:b/>
          <w:bCs/>
        </w:rPr>
        <w:t>7</w:t>
      </w:r>
      <w:r w:rsidRPr="006A7BEF">
        <w:rPr>
          <w:b/>
          <w:bCs/>
        </w:rPr>
        <w:t xml:space="preserve">. </w:t>
      </w:r>
      <w:r w:rsidR="00791765" w:rsidRPr="006A7BEF">
        <w:rPr>
          <w:b/>
          <w:bCs/>
        </w:rPr>
        <w:t>Seaduse</w:t>
      </w:r>
      <w:r w:rsidR="00011A9A" w:rsidRPr="006A7BEF">
        <w:rPr>
          <w:b/>
          <w:bCs/>
        </w:rPr>
        <w:t xml:space="preserve"> </w:t>
      </w:r>
      <w:r w:rsidR="00791765" w:rsidRPr="006A7BEF">
        <w:rPr>
          <w:b/>
          <w:bCs/>
        </w:rPr>
        <w:t>j</w:t>
      </w:r>
      <w:r w:rsidR="007E3784" w:rsidRPr="006A7BEF">
        <w:rPr>
          <w:b/>
          <w:bCs/>
        </w:rPr>
        <w:t>õustumine</w:t>
      </w:r>
    </w:p>
    <w:p w14:paraId="2F240F73" w14:textId="57247596" w:rsidR="00416320" w:rsidRPr="006A7BEF" w:rsidRDefault="00416320" w:rsidP="00443A51">
      <w:pPr>
        <w:pStyle w:val="Default"/>
        <w:keepNext/>
      </w:pPr>
    </w:p>
    <w:p w14:paraId="1E4D0988" w14:textId="1F595318" w:rsidR="00011A9A" w:rsidRPr="006A7BEF" w:rsidRDefault="00985B67" w:rsidP="000A11C1">
      <w:pPr>
        <w:pStyle w:val="Default"/>
      </w:pPr>
      <w:r w:rsidRPr="006A7BEF">
        <w:t xml:space="preserve">Käesoleva seaduse </w:t>
      </w:r>
      <w:bookmarkStart w:id="29" w:name="_Hlk178670554"/>
      <w:r w:rsidRPr="006A7BEF">
        <w:t xml:space="preserve">§ 1 </w:t>
      </w:r>
      <w:r w:rsidRPr="006A7BEF">
        <w:rPr>
          <w:color w:val="auto"/>
        </w:rPr>
        <w:t>punkt</w:t>
      </w:r>
      <w:r w:rsidR="00DF6FB7" w:rsidRPr="006A7BEF">
        <w:rPr>
          <w:color w:val="auto"/>
        </w:rPr>
        <w:t>id</w:t>
      </w:r>
      <w:r w:rsidRPr="006A7BEF">
        <w:rPr>
          <w:color w:val="auto"/>
        </w:rPr>
        <w:t xml:space="preserve"> </w:t>
      </w:r>
      <w:r w:rsidR="008F5637" w:rsidRPr="006A7BEF">
        <w:rPr>
          <w:color w:val="auto"/>
        </w:rPr>
        <w:t>3</w:t>
      </w:r>
      <w:r w:rsidR="00A1289A" w:rsidRPr="006A7BEF">
        <w:rPr>
          <w:color w:val="auto"/>
        </w:rPr>
        <w:t xml:space="preserve">, </w:t>
      </w:r>
      <w:r w:rsidR="009264F6">
        <w:rPr>
          <w:color w:val="auto"/>
        </w:rPr>
        <w:t>5</w:t>
      </w:r>
      <w:r w:rsidR="00321E61" w:rsidRPr="006A7BEF">
        <w:rPr>
          <w:color w:val="auto"/>
        </w:rPr>
        <w:t>,</w:t>
      </w:r>
      <w:r w:rsidR="00572C67" w:rsidRPr="006A7BEF">
        <w:rPr>
          <w:color w:val="auto"/>
        </w:rPr>
        <w:t xml:space="preserve"> 6</w:t>
      </w:r>
      <w:r w:rsidR="00774DBE" w:rsidRPr="006A7BEF">
        <w:rPr>
          <w:color w:val="auto"/>
        </w:rPr>
        <w:t xml:space="preserve"> ja</w:t>
      </w:r>
      <w:r w:rsidR="00A1289A" w:rsidRPr="006A7BEF">
        <w:rPr>
          <w:color w:val="auto"/>
        </w:rPr>
        <w:t xml:space="preserve"> </w:t>
      </w:r>
      <w:r w:rsidR="00321E61" w:rsidRPr="006A7BEF">
        <w:rPr>
          <w:color w:val="auto"/>
        </w:rPr>
        <w:t>8</w:t>
      </w:r>
      <w:r w:rsidR="00B34614" w:rsidRPr="006A7BEF">
        <w:rPr>
          <w:color w:val="auto"/>
        </w:rPr>
        <w:t xml:space="preserve"> </w:t>
      </w:r>
      <w:r w:rsidR="007D49AC" w:rsidRPr="006A7BEF">
        <w:rPr>
          <w:color w:val="auto"/>
        </w:rPr>
        <w:t>ning</w:t>
      </w:r>
      <w:r w:rsidRPr="006A7BEF">
        <w:rPr>
          <w:color w:val="auto"/>
        </w:rPr>
        <w:t xml:space="preserve"> §</w:t>
      </w:r>
      <w:r w:rsidR="00B34614" w:rsidRPr="006A7BEF">
        <w:rPr>
          <w:color w:val="auto"/>
        </w:rPr>
        <w:t>-</w:t>
      </w:r>
      <w:r w:rsidR="00B34614" w:rsidRPr="006A7BEF">
        <w:t xml:space="preserve">d </w:t>
      </w:r>
      <w:r w:rsidR="00F908CE" w:rsidRPr="006A7BEF">
        <w:t>4</w:t>
      </w:r>
      <w:r w:rsidR="00774DBE" w:rsidRPr="006A7BEF">
        <w:t xml:space="preserve"> ja </w:t>
      </w:r>
      <w:r w:rsidR="00F070A7" w:rsidRPr="006A7BEF">
        <w:t>5</w:t>
      </w:r>
      <w:r w:rsidRPr="006A7BEF">
        <w:t xml:space="preserve"> </w:t>
      </w:r>
      <w:bookmarkEnd w:id="29"/>
      <w:r w:rsidR="00E20191" w:rsidRPr="006A7BEF">
        <w:t>jõustuva</w:t>
      </w:r>
      <w:r w:rsidR="003D7CD4" w:rsidRPr="006A7BEF">
        <w:t xml:space="preserve">d </w:t>
      </w:r>
      <w:r w:rsidR="00791765" w:rsidRPr="006A7BEF">
        <w:t>202</w:t>
      </w:r>
      <w:r w:rsidR="001175A7">
        <w:t>6</w:t>
      </w:r>
      <w:r w:rsidR="00791765" w:rsidRPr="006A7BEF">
        <w:t xml:space="preserve">. aasta </w:t>
      </w:r>
      <w:r w:rsidR="003D7CD4" w:rsidRPr="006A7BEF">
        <w:t xml:space="preserve">1. </w:t>
      </w:r>
      <w:r w:rsidR="001175A7">
        <w:t>jaanuaril</w:t>
      </w:r>
      <w:r w:rsidR="00791765" w:rsidRPr="006A7BEF">
        <w:t>.</w:t>
      </w:r>
    </w:p>
    <w:p w14:paraId="05907097" w14:textId="77777777" w:rsidR="00E20191" w:rsidRPr="006A7BEF" w:rsidRDefault="00E20191" w:rsidP="000A11C1">
      <w:pPr>
        <w:pStyle w:val="Default"/>
      </w:pPr>
    </w:p>
    <w:p w14:paraId="75A8C844" w14:textId="77777777" w:rsidR="007C3821" w:rsidRPr="006A7BEF" w:rsidRDefault="007C3821" w:rsidP="000A11C1">
      <w:pPr>
        <w:pStyle w:val="Default"/>
      </w:pPr>
    </w:p>
    <w:p w14:paraId="02764184" w14:textId="77777777" w:rsidR="00656CF4" w:rsidRPr="006A7BEF" w:rsidRDefault="00656CF4" w:rsidP="000A11C1">
      <w:pPr>
        <w:pStyle w:val="Default"/>
      </w:pPr>
    </w:p>
    <w:p w14:paraId="15484F51" w14:textId="1F591F28" w:rsidR="003012E1" w:rsidRPr="006A7BEF" w:rsidRDefault="00A43F4E" w:rsidP="000A11C1">
      <w:pPr>
        <w:tabs>
          <w:tab w:val="center" w:pos="45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4"/>
        </w:rPr>
        <w:t xml:space="preserve">Lauri </w:t>
      </w:r>
      <w:proofErr w:type="spellStart"/>
      <w:r w:rsidRPr="006A7BEF">
        <w:rPr>
          <w:rFonts w:ascii="Times New Roman" w:eastAsia="Times New Roman" w:hAnsi="Times New Roman" w:cs="Times New Roman"/>
          <w:sz w:val="24"/>
          <w:szCs w:val="24"/>
        </w:rPr>
        <w:t>Hussar</w:t>
      </w:r>
      <w:proofErr w:type="spellEnd"/>
    </w:p>
    <w:p w14:paraId="234C234A" w14:textId="3EC9C162" w:rsidR="003410D6" w:rsidRPr="006A7BEF" w:rsidRDefault="003410D6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4"/>
        </w:rPr>
        <w:t>Riigikogu esimees</w:t>
      </w:r>
    </w:p>
    <w:p w14:paraId="3AF29DC2" w14:textId="77777777" w:rsidR="003410D6" w:rsidRPr="006A7BEF" w:rsidRDefault="003410D6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9AE715" w14:textId="2EC1313E" w:rsidR="003410D6" w:rsidRPr="006A7BEF" w:rsidRDefault="003410D6" w:rsidP="000A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BEF">
        <w:rPr>
          <w:rFonts w:ascii="Times New Roman" w:eastAsia="Times New Roman" w:hAnsi="Times New Roman" w:cs="Times New Roman"/>
          <w:sz w:val="24"/>
          <w:szCs w:val="24"/>
        </w:rPr>
        <w:t xml:space="preserve">Tallinn, </w:t>
      </w:r>
      <w:r w:rsidR="007431EB" w:rsidRPr="006A7BEF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6A7BEF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6E2987" w:rsidRPr="006A7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7BE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01F9D" w:rsidRPr="006A7BEF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399FCEAC" w14:textId="2FB6903C" w:rsidR="003410D6" w:rsidRPr="006A7BEF" w:rsidRDefault="003410D6" w:rsidP="000A11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CA54B7" w14:textId="448AE141" w:rsidR="003410D6" w:rsidRPr="006A7BEF" w:rsidRDefault="003410D6" w:rsidP="000A11C1">
      <w:pPr>
        <w:pStyle w:val="Standard"/>
        <w:pBdr>
          <w:top w:val="single" w:sz="4" w:space="1" w:color="auto"/>
        </w:pBdr>
        <w:jc w:val="both"/>
        <w:rPr>
          <w:rFonts w:cs="Times New Roman"/>
        </w:rPr>
      </w:pPr>
      <w:r w:rsidRPr="006A7BEF">
        <w:rPr>
          <w:rFonts w:cs="Times New Roman"/>
        </w:rPr>
        <w:t>Algatab Vabariigi Valitsus</w:t>
      </w:r>
      <w:r w:rsidR="00051394" w:rsidRPr="006A7BEF">
        <w:rPr>
          <w:rFonts w:cs="Times New Roman"/>
        </w:rPr>
        <w:t xml:space="preserve"> </w:t>
      </w:r>
      <w:r w:rsidR="007431EB" w:rsidRPr="006A7BEF">
        <w:rPr>
          <w:rFonts w:cs="Times New Roman"/>
        </w:rPr>
        <w:t>…</w:t>
      </w:r>
      <w:r w:rsidRPr="006A7BEF">
        <w:rPr>
          <w:rFonts w:cs="Times New Roman"/>
        </w:rPr>
        <w:t>……………</w:t>
      </w:r>
      <w:r w:rsidR="006E2987" w:rsidRPr="006A7BEF">
        <w:rPr>
          <w:rFonts w:cs="Times New Roman"/>
        </w:rPr>
        <w:t xml:space="preserve"> </w:t>
      </w:r>
      <w:r w:rsidRPr="006A7BEF">
        <w:rPr>
          <w:rFonts w:cs="Times New Roman"/>
        </w:rPr>
        <w:t>202</w:t>
      </w:r>
      <w:r w:rsidR="00301F9D" w:rsidRPr="006A7BEF">
        <w:rPr>
          <w:rFonts w:cs="Times New Roman"/>
        </w:rPr>
        <w:t>5</w:t>
      </w:r>
    </w:p>
    <w:sectPr w:rsidR="003410D6" w:rsidRPr="006A7BEF" w:rsidSect="00EA773D">
      <w:footerReference w:type="default" r:id="rId15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Markus Ühtigi - JUSTDIGI" w:date="2025-02-19T10:10:00Z" w:initials="MJ">
    <w:p w14:paraId="63C0ED50" w14:textId="3303ECB4" w:rsidR="00771AF6" w:rsidRDefault="00E677E0">
      <w:r>
        <w:annotationRef/>
      </w:r>
      <w:r w:rsidRPr="5896B817">
        <w:t>Kas "üldjuhul" on vajalik? Kuivõrd meil on tegemist üldsättega, mis kirjeldabki juba olemuselt üldjuhtu, siis võiks selle sõna kasutamine siinkohal üleliigne olla ja raskendada tõlgendamist. Sama kommentaar ka lg 6 kohta.</w:t>
      </w:r>
    </w:p>
  </w:comment>
  <w:comment w:id="4" w:author="Markus Ühtigi - JUSTDIGI" w:date="2025-02-19T10:13:00Z" w:initials="MJ">
    <w:p w14:paraId="57D96EB9" w14:textId="7C0F04C8" w:rsidR="00771AF6" w:rsidRDefault="00E677E0">
      <w:r>
        <w:annotationRef/>
      </w:r>
      <w:r w:rsidRPr="515C1562">
        <w:t>Kas sõna "ka" on siin vajalik, mis on selle tähendus?</w:t>
      </w:r>
    </w:p>
  </w:comment>
  <w:comment w:id="5" w:author="Markus Ühtigi - JUSTDIGI" w:date="2025-02-19T10:19:00Z" w:initials="MJ">
    <w:p w14:paraId="5D83C148" w14:textId="303257B0" w:rsidR="00771AF6" w:rsidRDefault="00E677E0">
      <w:r>
        <w:annotationRef/>
      </w:r>
      <w:r w:rsidRPr="07636A83">
        <w:t>Mida täpsemalt mille suhtes kohaldatakse? Vt ka näiteid HÕNTE käsiraamatust lk 72.</w:t>
      </w:r>
    </w:p>
  </w:comment>
  <w:comment w:id="6" w:author="Markus Ühtigi - JUSTDIGI" w:date="2025-02-19T10:13:00Z" w:initials="MJ">
    <w:p w14:paraId="76059FE6" w14:textId="3D8548D7" w:rsidR="00771AF6" w:rsidRDefault="00E677E0">
      <w:r>
        <w:annotationRef/>
      </w:r>
      <w:r w:rsidRPr="4B796808">
        <w:t>Kas sõna "ka" on siin vajalik, mis on selle tähendus?</w:t>
      </w:r>
    </w:p>
  </w:comment>
  <w:comment w:id="7" w:author="Markus Ühtigi - JUSTDIGI" w:date="2025-02-19T15:04:00Z" w:initials="MJ">
    <w:p w14:paraId="483E56C0" w14:textId="77777777" w:rsidR="008139B6" w:rsidRDefault="00E677E0" w:rsidP="008139B6">
      <w:pPr>
        <w:pStyle w:val="Kommentaaritekst"/>
      </w:pPr>
      <w:r>
        <w:annotationRef/>
      </w:r>
      <w:r w:rsidR="008139B6">
        <w:t>Tegemist volitusnormiga, kuid säte on planeeritud jõustuma üldkorras. Sama olukord on ka p-de 2 ja 4 all. Sisuliselt seotud seadusmuudatuste ja rakendusaktide üheaegne jõustumine poleks sellisel juhul võimalik. Kontrollida üle sisuliselt seotud seadusmuudatuste ja rakendusaktide üheaegne jõustumine.</w:t>
      </w:r>
    </w:p>
  </w:comment>
  <w:comment w:id="21" w:author="Markus Ühtigi - JUSTDIGI" w:date="2025-02-20T14:15:00Z" w:initials="MÜ">
    <w:p w14:paraId="73B52464" w14:textId="77777777" w:rsidR="008139B6" w:rsidRDefault="00E677E0" w:rsidP="008139B6">
      <w:pPr>
        <w:pStyle w:val="Kommentaaritekst"/>
      </w:pPr>
      <w:r>
        <w:rPr>
          <w:rStyle w:val="Kommentaariviide"/>
        </w:rPr>
        <w:annotationRef/>
      </w:r>
      <w:r w:rsidR="008139B6">
        <w:t>Lg 1 näol olemuselt tegemist justkui rakenduslikku laadi sättega, mis peaks paiknema rakendussätete osas. Kui selle sätte asetsemine siiski siin vajalik on, tuleks seda SK-s põhjendada. Samasisuline tähelepanek ka § 16(4) lg 1 kohta.</w:t>
      </w:r>
    </w:p>
  </w:comment>
  <w:comment w:id="28" w:author="Markus Ühtigi - JUSTDIGI" w:date="2025-02-19T15:02:00Z" w:initials="MJ">
    <w:p w14:paraId="2AB446AD" w14:textId="772AA4D7" w:rsidR="00E677E0" w:rsidRDefault="00E677E0">
      <w:r>
        <w:annotationRef/>
      </w:r>
      <w:r w:rsidRPr="50D8DB6A">
        <w:t>Kehtivas p-s 31 on "hädaabiteenus", kas kavandatuga analoogselt peaks selle ka ümber muutma (ehk "häirekeskuse teenuseks")?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3C0ED50" w15:done="0"/>
  <w15:commentEx w15:paraId="57D96EB9" w15:done="0"/>
  <w15:commentEx w15:paraId="5D83C148" w15:done="0"/>
  <w15:commentEx w15:paraId="76059FE6" w15:done="0"/>
  <w15:commentEx w15:paraId="483E56C0" w15:done="0"/>
  <w15:commentEx w15:paraId="73B52464" w15:done="0"/>
  <w15:commentEx w15:paraId="2AB446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8209EB" w16cex:dateUtc="2025-02-19T08:10:00Z"/>
  <w16cex:commentExtensible w16cex:durableId="02EF5F68" w16cex:dateUtc="2025-02-19T08:13:00Z"/>
  <w16cex:commentExtensible w16cex:durableId="1B93D417" w16cex:dateUtc="2025-02-19T08:19:00Z"/>
  <w16cex:commentExtensible w16cex:durableId="397359A4" w16cex:dateUtc="2025-02-19T08:13:00Z"/>
  <w16cex:commentExtensible w16cex:durableId="29447E29" w16cex:dateUtc="2025-02-19T13:04:00Z"/>
  <w16cex:commentExtensible w16cex:durableId="6E5977E8" w16cex:dateUtc="2025-02-20T12:15:00Z"/>
  <w16cex:commentExtensible w16cex:durableId="4F27481D" w16cex:dateUtc="2025-02-19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3C0ED50" w16cid:durableId="308209EB"/>
  <w16cid:commentId w16cid:paraId="57D96EB9" w16cid:durableId="02EF5F68"/>
  <w16cid:commentId w16cid:paraId="5D83C148" w16cid:durableId="1B93D417"/>
  <w16cid:commentId w16cid:paraId="76059FE6" w16cid:durableId="397359A4"/>
  <w16cid:commentId w16cid:paraId="483E56C0" w16cid:durableId="29447E29"/>
  <w16cid:commentId w16cid:paraId="73B52464" w16cid:durableId="6E5977E8"/>
  <w16cid:commentId w16cid:paraId="2AB446AD" w16cid:durableId="4F2748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6A5BA" w14:textId="77777777" w:rsidR="009B1D22" w:rsidRDefault="009B1D22" w:rsidP="00C67D10">
      <w:pPr>
        <w:spacing w:after="0" w:line="240" w:lineRule="auto"/>
      </w:pPr>
      <w:r>
        <w:separator/>
      </w:r>
    </w:p>
  </w:endnote>
  <w:endnote w:type="continuationSeparator" w:id="0">
    <w:p w14:paraId="4D8DCF69" w14:textId="77777777" w:rsidR="009B1D22" w:rsidRDefault="009B1D22" w:rsidP="00C67D10">
      <w:pPr>
        <w:spacing w:after="0" w:line="240" w:lineRule="auto"/>
      </w:pPr>
      <w:r>
        <w:continuationSeparator/>
      </w:r>
    </w:p>
  </w:endnote>
  <w:endnote w:type="continuationNotice" w:id="1">
    <w:p w14:paraId="3CB19CA1" w14:textId="77777777" w:rsidR="009B1D22" w:rsidRDefault="009B1D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17471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549FA6" w14:textId="0B893FF3" w:rsidR="00C67D10" w:rsidRPr="008C2A71" w:rsidRDefault="00A75CE4" w:rsidP="008C2A71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2A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7D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2A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7EE">
          <w:rPr>
            <w:rFonts w:ascii="Times New Roman" w:hAnsi="Times New Roman" w:cs="Times New Roman"/>
            <w:sz w:val="24"/>
            <w:szCs w:val="24"/>
          </w:rPr>
          <w:t>2</w:t>
        </w:r>
        <w:r w:rsidRPr="008C2A7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F2D00" w14:textId="77777777" w:rsidR="009B1D22" w:rsidRDefault="009B1D22" w:rsidP="00C67D10">
      <w:pPr>
        <w:spacing w:after="0" w:line="240" w:lineRule="auto"/>
      </w:pPr>
      <w:r>
        <w:separator/>
      </w:r>
    </w:p>
  </w:footnote>
  <w:footnote w:type="continuationSeparator" w:id="0">
    <w:p w14:paraId="0FAACC26" w14:textId="77777777" w:rsidR="009B1D22" w:rsidRDefault="009B1D22" w:rsidP="00C67D10">
      <w:pPr>
        <w:spacing w:after="0" w:line="240" w:lineRule="auto"/>
      </w:pPr>
      <w:r>
        <w:continuationSeparator/>
      </w:r>
    </w:p>
  </w:footnote>
  <w:footnote w:type="continuationNotice" w:id="1">
    <w:p w14:paraId="493A8DA2" w14:textId="77777777" w:rsidR="009B1D22" w:rsidRDefault="009B1D2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738CA"/>
    <w:multiLevelType w:val="hybridMultilevel"/>
    <w:tmpl w:val="0EF2C8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048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us Ühtigi - JUSTDIGI">
    <w15:presenceInfo w15:providerId="AD" w15:userId="S::markus.yhtigi@justdigi.ee::e1f19cc9-ee5a-433d-8ca6-434617a5ebbf"/>
  </w15:person>
  <w15:person w15:author="Moonika Kuusk - JUSTDIGI">
    <w15:presenceInfo w15:providerId="AD" w15:userId="S::moonika.kuusk@justdigi.ee::98222d7a-311a-491a-9144-cc461724f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0D6"/>
    <w:rsid w:val="00000554"/>
    <w:rsid w:val="00001C0F"/>
    <w:rsid w:val="000039A9"/>
    <w:rsid w:val="00003FA7"/>
    <w:rsid w:val="000040E0"/>
    <w:rsid w:val="00004CEF"/>
    <w:rsid w:val="00005461"/>
    <w:rsid w:val="0000779F"/>
    <w:rsid w:val="000100F9"/>
    <w:rsid w:val="00010A30"/>
    <w:rsid w:val="00011A9A"/>
    <w:rsid w:val="00014121"/>
    <w:rsid w:val="00014FEA"/>
    <w:rsid w:val="00015355"/>
    <w:rsid w:val="00015517"/>
    <w:rsid w:val="000170A6"/>
    <w:rsid w:val="00020229"/>
    <w:rsid w:val="0002085B"/>
    <w:rsid w:val="0002344B"/>
    <w:rsid w:val="00025E15"/>
    <w:rsid w:val="0002616D"/>
    <w:rsid w:val="000261EE"/>
    <w:rsid w:val="00026688"/>
    <w:rsid w:val="00027812"/>
    <w:rsid w:val="00030F3C"/>
    <w:rsid w:val="000312DF"/>
    <w:rsid w:val="00031A9D"/>
    <w:rsid w:val="00031ACA"/>
    <w:rsid w:val="00031EFC"/>
    <w:rsid w:val="0003704F"/>
    <w:rsid w:val="000375D2"/>
    <w:rsid w:val="000376AF"/>
    <w:rsid w:val="00037E77"/>
    <w:rsid w:val="000403D4"/>
    <w:rsid w:val="000428D8"/>
    <w:rsid w:val="0004353B"/>
    <w:rsid w:val="0004358B"/>
    <w:rsid w:val="000445D9"/>
    <w:rsid w:val="000506E9"/>
    <w:rsid w:val="00050B42"/>
    <w:rsid w:val="00051394"/>
    <w:rsid w:val="000522DF"/>
    <w:rsid w:val="00052C8F"/>
    <w:rsid w:val="000548BF"/>
    <w:rsid w:val="00054919"/>
    <w:rsid w:val="000563AA"/>
    <w:rsid w:val="000603B2"/>
    <w:rsid w:val="000612B6"/>
    <w:rsid w:val="0006251B"/>
    <w:rsid w:val="00063BDD"/>
    <w:rsid w:val="000646A8"/>
    <w:rsid w:val="000675EA"/>
    <w:rsid w:val="00067EA4"/>
    <w:rsid w:val="00070C37"/>
    <w:rsid w:val="00076187"/>
    <w:rsid w:val="0007683D"/>
    <w:rsid w:val="0008038B"/>
    <w:rsid w:val="00080D21"/>
    <w:rsid w:val="0008223D"/>
    <w:rsid w:val="0008326E"/>
    <w:rsid w:val="00083DA3"/>
    <w:rsid w:val="00084155"/>
    <w:rsid w:val="000844D3"/>
    <w:rsid w:val="000857DD"/>
    <w:rsid w:val="00085CB0"/>
    <w:rsid w:val="00085F45"/>
    <w:rsid w:val="00087231"/>
    <w:rsid w:val="00090D73"/>
    <w:rsid w:val="0009259C"/>
    <w:rsid w:val="0009264C"/>
    <w:rsid w:val="00092A99"/>
    <w:rsid w:val="00093A35"/>
    <w:rsid w:val="00096178"/>
    <w:rsid w:val="00096790"/>
    <w:rsid w:val="0009704F"/>
    <w:rsid w:val="0009799C"/>
    <w:rsid w:val="000A032A"/>
    <w:rsid w:val="000A11C1"/>
    <w:rsid w:val="000A17DE"/>
    <w:rsid w:val="000A3530"/>
    <w:rsid w:val="000A387E"/>
    <w:rsid w:val="000A4C56"/>
    <w:rsid w:val="000B113C"/>
    <w:rsid w:val="000B1CE5"/>
    <w:rsid w:val="000B312A"/>
    <w:rsid w:val="000B4DD1"/>
    <w:rsid w:val="000B50D5"/>
    <w:rsid w:val="000B5FF8"/>
    <w:rsid w:val="000B6CF9"/>
    <w:rsid w:val="000C2889"/>
    <w:rsid w:val="000C2C71"/>
    <w:rsid w:val="000C31E5"/>
    <w:rsid w:val="000C3F2D"/>
    <w:rsid w:val="000C5449"/>
    <w:rsid w:val="000C6250"/>
    <w:rsid w:val="000C72FC"/>
    <w:rsid w:val="000C7792"/>
    <w:rsid w:val="000D1439"/>
    <w:rsid w:val="000D311B"/>
    <w:rsid w:val="000D464E"/>
    <w:rsid w:val="000D647E"/>
    <w:rsid w:val="000E03B2"/>
    <w:rsid w:val="000E1785"/>
    <w:rsid w:val="000E2016"/>
    <w:rsid w:val="000E4C89"/>
    <w:rsid w:val="000E4D5E"/>
    <w:rsid w:val="000E7D26"/>
    <w:rsid w:val="000F00D7"/>
    <w:rsid w:val="000F6004"/>
    <w:rsid w:val="001017E5"/>
    <w:rsid w:val="001028A8"/>
    <w:rsid w:val="00104328"/>
    <w:rsid w:val="00104B4F"/>
    <w:rsid w:val="00105233"/>
    <w:rsid w:val="0010623D"/>
    <w:rsid w:val="001071F4"/>
    <w:rsid w:val="00110112"/>
    <w:rsid w:val="0011042B"/>
    <w:rsid w:val="0011173C"/>
    <w:rsid w:val="00111CAF"/>
    <w:rsid w:val="00111ECE"/>
    <w:rsid w:val="00112A74"/>
    <w:rsid w:val="00116A51"/>
    <w:rsid w:val="00117258"/>
    <w:rsid w:val="001175A7"/>
    <w:rsid w:val="00121F16"/>
    <w:rsid w:val="00122066"/>
    <w:rsid w:val="00123CFD"/>
    <w:rsid w:val="00132377"/>
    <w:rsid w:val="00132B83"/>
    <w:rsid w:val="00132CF8"/>
    <w:rsid w:val="00133535"/>
    <w:rsid w:val="0013651F"/>
    <w:rsid w:val="00136F68"/>
    <w:rsid w:val="00144566"/>
    <w:rsid w:val="00144F6E"/>
    <w:rsid w:val="00146248"/>
    <w:rsid w:val="001472E0"/>
    <w:rsid w:val="0014744F"/>
    <w:rsid w:val="00147CF7"/>
    <w:rsid w:val="0015315D"/>
    <w:rsid w:val="0015354F"/>
    <w:rsid w:val="00153E55"/>
    <w:rsid w:val="00155EBD"/>
    <w:rsid w:val="001573D1"/>
    <w:rsid w:val="00161401"/>
    <w:rsid w:val="00162E8B"/>
    <w:rsid w:val="001649D5"/>
    <w:rsid w:val="0016549F"/>
    <w:rsid w:val="001658E7"/>
    <w:rsid w:val="00166305"/>
    <w:rsid w:val="001664F8"/>
    <w:rsid w:val="00170137"/>
    <w:rsid w:val="001701B6"/>
    <w:rsid w:val="001704A7"/>
    <w:rsid w:val="00170756"/>
    <w:rsid w:val="0017155E"/>
    <w:rsid w:val="00171ADF"/>
    <w:rsid w:val="00171D2A"/>
    <w:rsid w:val="001759B1"/>
    <w:rsid w:val="00181215"/>
    <w:rsid w:val="00181DAC"/>
    <w:rsid w:val="001825AB"/>
    <w:rsid w:val="001825C3"/>
    <w:rsid w:val="00182B91"/>
    <w:rsid w:val="00182F8D"/>
    <w:rsid w:val="00184DD9"/>
    <w:rsid w:val="00187351"/>
    <w:rsid w:val="001900B7"/>
    <w:rsid w:val="00190FCB"/>
    <w:rsid w:val="00192A9C"/>
    <w:rsid w:val="00195C18"/>
    <w:rsid w:val="00197D82"/>
    <w:rsid w:val="001A7891"/>
    <w:rsid w:val="001B1390"/>
    <w:rsid w:val="001B3ECD"/>
    <w:rsid w:val="001B53C9"/>
    <w:rsid w:val="001B620B"/>
    <w:rsid w:val="001B694A"/>
    <w:rsid w:val="001B6DE9"/>
    <w:rsid w:val="001B6F2E"/>
    <w:rsid w:val="001C0068"/>
    <w:rsid w:val="001C2167"/>
    <w:rsid w:val="001C2B01"/>
    <w:rsid w:val="001C335E"/>
    <w:rsid w:val="001C4634"/>
    <w:rsid w:val="001C5AD3"/>
    <w:rsid w:val="001C6AAD"/>
    <w:rsid w:val="001D05D6"/>
    <w:rsid w:val="001D094A"/>
    <w:rsid w:val="001D13E2"/>
    <w:rsid w:val="001D2D9E"/>
    <w:rsid w:val="001D399C"/>
    <w:rsid w:val="001E0477"/>
    <w:rsid w:val="001E1901"/>
    <w:rsid w:val="001E4D42"/>
    <w:rsid w:val="001E6182"/>
    <w:rsid w:val="001E65D9"/>
    <w:rsid w:val="001F17BD"/>
    <w:rsid w:val="001F1D60"/>
    <w:rsid w:val="001F28F2"/>
    <w:rsid w:val="001F2E0B"/>
    <w:rsid w:val="002013BF"/>
    <w:rsid w:val="00201556"/>
    <w:rsid w:val="0020426F"/>
    <w:rsid w:val="00204417"/>
    <w:rsid w:val="0020535B"/>
    <w:rsid w:val="0020592A"/>
    <w:rsid w:val="002061B1"/>
    <w:rsid w:val="00207E9D"/>
    <w:rsid w:val="00210D10"/>
    <w:rsid w:val="0021273F"/>
    <w:rsid w:val="00214374"/>
    <w:rsid w:val="0021578C"/>
    <w:rsid w:val="00215D1B"/>
    <w:rsid w:val="00215E71"/>
    <w:rsid w:val="00216A3F"/>
    <w:rsid w:val="0022102B"/>
    <w:rsid w:val="002217E7"/>
    <w:rsid w:val="00224B53"/>
    <w:rsid w:val="002257B4"/>
    <w:rsid w:val="00226086"/>
    <w:rsid w:val="002273BE"/>
    <w:rsid w:val="00230230"/>
    <w:rsid w:val="0023052C"/>
    <w:rsid w:val="002346AE"/>
    <w:rsid w:val="002357F3"/>
    <w:rsid w:val="00235913"/>
    <w:rsid w:val="00235B06"/>
    <w:rsid w:val="00237545"/>
    <w:rsid w:val="002407D5"/>
    <w:rsid w:val="002413E2"/>
    <w:rsid w:val="0024378B"/>
    <w:rsid w:val="00243C16"/>
    <w:rsid w:val="00244C29"/>
    <w:rsid w:val="00245748"/>
    <w:rsid w:val="00246C35"/>
    <w:rsid w:val="002502CB"/>
    <w:rsid w:val="002515D8"/>
    <w:rsid w:val="00252F98"/>
    <w:rsid w:val="00253192"/>
    <w:rsid w:val="002536E0"/>
    <w:rsid w:val="00254AFA"/>
    <w:rsid w:val="00255158"/>
    <w:rsid w:val="00257088"/>
    <w:rsid w:val="00261B6F"/>
    <w:rsid w:val="002629A0"/>
    <w:rsid w:val="00262EF3"/>
    <w:rsid w:val="00265D1A"/>
    <w:rsid w:val="00266118"/>
    <w:rsid w:val="002672DC"/>
    <w:rsid w:val="002708A8"/>
    <w:rsid w:val="00272918"/>
    <w:rsid w:val="002751E7"/>
    <w:rsid w:val="002815E4"/>
    <w:rsid w:val="00282862"/>
    <w:rsid w:val="00283D3C"/>
    <w:rsid w:val="00283F79"/>
    <w:rsid w:val="0028427A"/>
    <w:rsid w:val="002848C5"/>
    <w:rsid w:val="00291C6B"/>
    <w:rsid w:val="00295A9F"/>
    <w:rsid w:val="00296BA5"/>
    <w:rsid w:val="0029777B"/>
    <w:rsid w:val="002A06A1"/>
    <w:rsid w:val="002A478D"/>
    <w:rsid w:val="002A71DB"/>
    <w:rsid w:val="002B3A9D"/>
    <w:rsid w:val="002B4F29"/>
    <w:rsid w:val="002B53C2"/>
    <w:rsid w:val="002B634B"/>
    <w:rsid w:val="002B69C3"/>
    <w:rsid w:val="002B6CC2"/>
    <w:rsid w:val="002B7FB4"/>
    <w:rsid w:val="002C2C28"/>
    <w:rsid w:val="002C549D"/>
    <w:rsid w:val="002C6CF9"/>
    <w:rsid w:val="002C7B05"/>
    <w:rsid w:val="002D02E1"/>
    <w:rsid w:val="002D0C47"/>
    <w:rsid w:val="002D10B4"/>
    <w:rsid w:val="002D12DC"/>
    <w:rsid w:val="002D2334"/>
    <w:rsid w:val="002D4196"/>
    <w:rsid w:val="002D6246"/>
    <w:rsid w:val="002D663C"/>
    <w:rsid w:val="002D6BA2"/>
    <w:rsid w:val="002D7EF6"/>
    <w:rsid w:val="002E03DB"/>
    <w:rsid w:val="002E336B"/>
    <w:rsid w:val="002E3B84"/>
    <w:rsid w:val="002E47B7"/>
    <w:rsid w:val="002E4C01"/>
    <w:rsid w:val="002E53CC"/>
    <w:rsid w:val="002E71E0"/>
    <w:rsid w:val="002F2507"/>
    <w:rsid w:val="002F39AE"/>
    <w:rsid w:val="002F3CE6"/>
    <w:rsid w:val="002F5EAC"/>
    <w:rsid w:val="002F69B0"/>
    <w:rsid w:val="002F7AF4"/>
    <w:rsid w:val="00300737"/>
    <w:rsid w:val="00300E02"/>
    <w:rsid w:val="003012E1"/>
    <w:rsid w:val="00301F9D"/>
    <w:rsid w:val="00302F79"/>
    <w:rsid w:val="00303E5E"/>
    <w:rsid w:val="00303E9D"/>
    <w:rsid w:val="003044CC"/>
    <w:rsid w:val="00305CC7"/>
    <w:rsid w:val="00306EBF"/>
    <w:rsid w:val="003073D4"/>
    <w:rsid w:val="003102E7"/>
    <w:rsid w:val="003104E1"/>
    <w:rsid w:val="00312475"/>
    <w:rsid w:val="003164CC"/>
    <w:rsid w:val="003202E2"/>
    <w:rsid w:val="00321BA1"/>
    <w:rsid w:val="00321E61"/>
    <w:rsid w:val="003220EB"/>
    <w:rsid w:val="00322617"/>
    <w:rsid w:val="0032533C"/>
    <w:rsid w:val="00325F0B"/>
    <w:rsid w:val="003318D0"/>
    <w:rsid w:val="00332672"/>
    <w:rsid w:val="00335333"/>
    <w:rsid w:val="003355FC"/>
    <w:rsid w:val="003358AE"/>
    <w:rsid w:val="00335C14"/>
    <w:rsid w:val="0033620F"/>
    <w:rsid w:val="003405A8"/>
    <w:rsid w:val="003410D6"/>
    <w:rsid w:val="003413E2"/>
    <w:rsid w:val="00342017"/>
    <w:rsid w:val="00345582"/>
    <w:rsid w:val="00346305"/>
    <w:rsid w:val="003465EA"/>
    <w:rsid w:val="0034689C"/>
    <w:rsid w:val="00347771"/>
    <w:rsid w:val="00350BA9"/>
    <w:rsid w:val="003522F6"/>
    <w:rsid w:val="00354434"/>
    <w:rsid w:val="0035542F"/>
    <w:rsid w:val="00356439"/>
    <w:rsid w:val="003565E5"/>
    <w:rsid w:val="00357641"/>
    <w:rsid w:val="003616F8"/>
    <w:rsid w:val="003712CA"/>
    <w:rsid w:val="00371322"/>
    <w:rsid w:val="00372787"/>
    <w:rsid w:val="00372986"/>
    <w:rsid w:val="00377853"/>
    <w:rsid w:val="003805DC"/>
    <w:rsid w:val="00380921"/>
    <w:rsid w:val="00380E8D"/>
    <w:rsid w:val="003812BE"/>
    <w:rsid w:val="00381B43"/>
    <w:rsid w:val="0038247B"/>
    <w:rsid w:val="00383429"/>
    <w:rsid w:val="00385370"/>
    <w:rsid w:val="003857C0"/>
    <w:rsid w:val="00385E68"/>
    <w:rsid w:val="003861F5"/>
    <w:rsid w:val="00387894"/>
    <w:rsid w:val="003931DB"/>
    <w:rsid w:val="00393833"/>
    <w:rsid w:val="00394542"/>
    <w:rsid w:val="00394A25"/>
    <w:rsid w:val="003965BD"/>
    <w:rsid w:val="00397245"/>
    <w:rsid w:val="003A117B"/>
    <w:rsid w:val="003A1811"/>
    <w:rsid w:val="003A3980"/>
    <w:rsid w:val="003A47A8"/>
    <w:rsid w:val="003A6956"/>
    <w:rsid w:val="003A72A4"/>
    <w:rsid w:val="003B18C6"/>
    <w:rsid w:val="003B2A34"/>
    <w:rsid w:val="003B52C7"/>
    <w:rsid w:val="003C1323"/>
    <w:rsid w:val="003C22E9"/>
    <w:rsid w:val="003C382F"/>
    <w:rsid w:val="003C43E9"/>
    <w:rsid w:val="003C44C6"/>
    <w:rsid w:val="003C7263"/>
    <w:rsid w:val="003D072E"/>
    <w:rsid w:val="003D2577"/>
    <w:rsid w:val="003D6E8F"/>
    <w:rsid w:val="003D7CD4"/>
    <w:rsid w:val="003D7D90"/>
    <w:rsid w:val="003E080A"/>
    <w:rsid w:val="003E2EAC"/>
    <w:rsid w:val="003E3331"/>
    <w:rsid w:val="003E3843"/>
    <w:rsid w:val="003E5C96"/>
    <w:rsid w:val="003F0CA3"/>
    <w:rsid w:val="003F234E"/>
    <w:rsid w:val="003F32E4"/>
    <w:rsid w:val="003F5D2E"/>
    <w:rsid w:val="004011C3"/>
    <w:rsid w:val="00401507"/>
    <w:rsid w:val="0040193F"/>
    <w:rsid w:val="00402E2B"/>
    <w:rsid w:val="004039D4"/>
    <w:rsid w:val="00405793"/>
    <w:rsid w:val="00407F03"/>
    <w:rsid w:val="00411087"/>
    <w:rsid w:val="00412569"/>
    <w:rsid w:val="00413E58"/>
    <w:rsid w:val="004141FC"/>
    <w:rsid w:val="00414956"/>
    <w:rsid w:val="00414978"/>
    <w:rsid w:val="00415622"/>
    <w:rsid w:val="00416320"/>
    <w:rsid w:val="004166D5"/>
    <w:rsid w:val="0042345B"/>
    <w:rsid w:val="004238E3"/>
    <w:rsid w:val="00423F32"/>
    <w:rsid w:val="0042463C"/>
    <w:rsid w:val="00425ABE"/>
    <w:rsid w:val="0043364A"/>
    <w:rsid w:val="0043655B"/>
    <w:rsid w:val="00436802"/>
    <w:rsid w:val="0044181C"/>
    <w:rsid w:val="00442CE7"/>
    <w:rsid w:val="00443A51"/>
    <w:rsid w:val="004440FC"/>
    <w:rsid w:val="00444B21"/>
    <w:rsid w:val="00445579"/>
    <w:rsid w:val="0044652F"/>
    <w:rsid w:val="004506ED"/>
    <w:rsid w:val="0045154B"/>
    <w:rsid w:val="00454D1E"/>
    <w:rsid w:val="004553C8"/>
    <w:rsid w:val="00462B48"/>
    <w:rsid w:val="00463BA6"/>
    <w:rsid w:val="00463DEC"/>
    <w:rsid w:val="0046658C"/>
    <w:rsid w:val="00470779"/>
    <w:rsid w:val="00470BDA"/>
    <w:rsid w:val="00471864"/>
    <w:rsid w:val="00474B44"/>
    <w:rsid w:val="00477265"/>
    <w:rsid w:val="00477989"/>
    <w:rsid w:val="00485121"/>
    <w:rsid w:val="00485226"/>
    <w:rsid w:val="004868A9"/>
    <w:rsid w:val="004872F6"/>
    <w:rsid w:val="00487FF2"/>
    <w:rsid w:val="00490E78"/>
    <w:rsid w:val="00493675"/>
    <w:rsid w:val="004937D9"/>
    <w:rsid w:val="00495E50"/>
    <w:rsid w:val="004A1BD6"/>
    <w:rsid w:val="004A1C4E"/>
    <w:rsid w:val="004A2F2F"/>
    <w:rsid w:val="004A4027"/>
    <w:rsid w:val="004A46BF"/>
    <w:rsid w:val="004A47AD"/>
    <w:rsid w:val="004A555E"/>
    <w:rsid w:val="004A6731"/>
    <w:rsid w:val="004B0A11"/>
    <w:rsid w:val="004B2309"/>
    <w:rsid w:val="004B24E6"/>
    <w:rsid w:val="004B2A1C"/>
    <w:rsid w:val="004C333C"/>
    <w:rsid w:val="004C4620"/>
    <w:rsid w:val="004C4802"/>
    <w:rsid w:val="004C529F"/>
    <w:rsid w:val="004C55B8"/>
    <w:rsid w:val="004D0492"/>
    <w:rsid w:val="004D1AB1"/>
    <w:rsid w:val="004D2CD5"/>
    <w:rsid w:val="004D3A6D"/>
    <w:rsid w:val="004D65F7"/>
    <w:rsid w:val="004D6EFF"/>
    <w:rsid w:val="004E05A5"/>
    <w:rsid w:val="004E1867"/>
    <w:rsid w:val="004E208B"/>
    <w:rsid w:val="004E37E5"/>
    <w:rsid w:val="004F1428"/>
    <w:rsid w:val="004F36DE"/>
    <w:rsid w:val="004F3A86"/>
    <w:rsid w:val="004F42A3"/>
    <w:rsid w:val="004F4A12"/>
    <w:rsid w:val="004F6182"/>
    <w:rsid w:val="004F61DF"/>
    <w:rsid w:val="00500883"/>
    <w:rsid w:val="00503637"/>
    <w:rsid w:val="00504324"/>
    <w:rsid w:val="005047E1"/>
    <w:rsid w:val="00505B32"/>
    <w:rsid w:val="005066CF"/>
    <w:rsid w:val="00510179"/>
    <w:rsid w:val="00510A37"/>
    <w:rsid w:val="0051193E"/>
    <w:rsid w:val="00512AE8"/>
    <w:rsid w:val="00516700"/>
    <w:rsid w:val="00520B6A"/>
    <w:rsid w:val="00521F55"/>
    <w:rsid w:val="0052267B"/>
    <w:rsid w:val="00523163"/>
    <w:rsid w:val="00523990"/>
    <w:rsid w:val="00523DFD"/>
    <w:rsid w:val="005260E3"/>
    <w:rsid w:val="00530353"/>
    <w:rsid w:val="00532984"/>
    <w:rsid w:val="00534508"/>
    <w:rsid w:val="00535064"/>
    <w:rsid w:val="00536B80"/>
    <w:rsid w:val="00540EAE"/>
    <w:rsid w:val="00541420"/>
    <w:rsid w:val="005414ED"/>
    <w:rsid w:val="0054439D"/>
    <w:rsid w:val="00544B47"/>
    <w:rsid w:val="00545B73"/>
    <w:rsid w:val="00554DCC"/>
    <w:rsid w:val="005557A6"/>
    <w:rsid w:val="00555BA7"/>
    <w:rsid w:val="005561C9"/>
    <w:rsid w:val="005579CA"/>
    <w:rsid w:val="00561263"/>
    <w:rsid w:val="00566048"/>
    <w:rsid w:val="00566AF5"/>
    <w:rsid w:val="00572C67"/>
    <w:rsid w:val="00572EB5"/>
    <w:rsid w:val="0057305A"/>
    <w:rsid w:val="005800EE"/>
    <w:rsid w:val="0058142B"/>
    <w:rsid w:val="00581E2C"/>
    <w:rsid w:val="00584068"/>
    <w:rsid w:val="00584C29"/>
    <w:rsid w:val="005854A9"/>
    <w:rsid w:val="005864DA"/>
    <w:rsid w:val="0058749C"/>
    <w:rsid w:val="005920B0"/>
    <w:rsid w:val="0059279D"/>
    <w:rsid w:val="005946AB"/>
    <w:rsid w:val="005954CF"/>
    <w:rsid w:val="005957E3"/>
    <w:rsid w:val="00595C28"/>
    <w:rsid w:val="00597B84"/>
    <w:rsid w:val="005A14F6"/>
    <w:rsid w:val="005A5B7B"/>
    <w:rsid w:val="005A7588"/>
    <w:rsid w:val="005B482A"/>
    <w:rsid w:val="005B4A74"/>
    <w:rsid w:val="005B5796"/>
    <w:rsid w:val="005B5EE2"/>
    <w:rsid w:val="005B666C"/>
    <w:rsid w:val="005C09FA"/>
    <w:rsid w:val="005C0CA5"/>
    <w:rsid w:val="005C22ED"/>
    <w:rsid w:val="005C283B"/>
    <w:rsid w:val="005C2E80"/>
    <w:rsid w:val="005C37D4"/>
    <w:rsid w:val="005C4183"/>
    <w:rsid w:val="005C6961"/>
    <w:rsid w:val="005C6EB7"/>
    <w:rsid w:val="005D0549"/>
    <w:rsid w:val="005D05EF"/>
    <w:rsid w:val="005D1167"/>
    <w:rsid w:val="005D2CA4"/>
    <w:rsid w:val="005D3B9A"/>
    <w:rsid w:val="005D4A10"/>
    <w:rsid w:val="005D5558"/>
    <w:rsid w:val="005D5FC2"/>
    <w:rsid w:val="005E0549"/>
    <w:rsid w:val="005E3B99"/>
    <w:rsid w:val="005E4522"/>
    <w:rsid w:val="005E48FB"/>
    <w:rsid w:val="005E5279"/>
    <w:rsid w:val="005E6F77"/>
    <w:rsid w:val="005E7737"/>
    <w:rsid w:val="005E7DB4"/>
    <w:rsid w:val="005F105F"/>
    <w:rsid w:val="005F365A"/>
    <w:rsid w:val="005F3A0F"/>
    <w:rsid w:val="005F490C"/>
    <w:rsid w:val="005F6738"/>
    <w:rsid w:val="005F7310"/>
    <w:rsid w:val="005F7E5E"/>
    <w:rsid w:val="006001B0"/>
    <w:rsid w:val="00602420"/>
    <w:rsid w:val="00602C73"/>
    <w:rsid w:val="00603AA9"/>
    <w:rsid w:val="0060438E"/>
    <w:rsid w:val="00604ECC"/>
    <w:rsid w:val="00610025"/>
    <w:rsid w:val="006105EE"/>
    <w:rsid w:val="0061174D"/>
    <w:rsid w:val="006130F4"/>
    <w:rsid w:val="00617470"/>
    <w:rsid w:val="00620D5D"/>
    <w:rsid w:val="006222E6"/>
    <w:rsid w:val="0062321A"/>
    <w:rsid w:val="00623DBC"/>
    <w:rsid w:val="0062595A"/>
    <w:rsid w:val="00627B32"/>
    <w:rsid w:val="00631C8C"/>
    <w:rsid w:val="00633425"/>
    <w:rsid w:val="00635B4E"/>
    <w:rsid w:val="00635E93"/>
    <w:rsid w:val="00636E0D"/>
    <w:rsid w:val="006404FD"/>
    <w:rsid w:val="00641AAE"/>
    <w:rsid w:val="0064322D"/>
    <w:rsid w:val="00643350"/>
    <w:rsid w:val="00643DF3"/>
    <w:rsid w:val="0064571D"/>
    <w:rsid w:val="0064772F"/>
    <w:rsid w:val="00652FF4"/>
    <w:rsid w:val="00653364"/>
    <w:rsid w:val="00653E56"/>
    <w:rsid w:val="00655335"/>
    <w:rsid w:val="00655C68"/>
    <w:rsid w:val="0065671A"/>
    <w:rsid w:val="00656CF4"/>
    <w:rsid w:val="00657AE3"/>
    <w:rsid w:val="00660701"/>
    <w:rsid w:val="006642E1"/>
    <w:rsid w:val="00664906"/>
    <w:rsid w:val="00667141"/>
    <w:rsid w:val="0067113B"/>
    <w:rsid w:val="00671E61"/>
    <w:rsid w:val="00672634"/>
    <w:rsid w:val="006739E1"/>
    <w:rsid w:val="00673B3C"/>
    <w:rsid w:val="00675147"/>
    <w:rsid w:val="0067798D"/>
    <w:rsid w:val="00680556"/>
    <w:rsid w:val="0068262A"/>
    <w:rsid w:val="006835A6"/>
    <w:rsid w:val="006852A7"/>
    <w:rsid w:val="00686335"/>
    <w:rsid w:val="00687F36"/>
    <w:rsid w:val="006901AB"/>
    <w:rsid w:val="00690E62"/>
    <w:rsid w:val="00691415"/>
    <w:rsid w:val="00691BB7"/>
    <w:rsid w:val="00692037"/>
    <w:rsid w:val="0069239B"/>
    <w:rsid w:val="00692E11"/>
    <w:rsid w:val="00694A28"/>
    <w:rsid w:val="006A09A2"/>
    <w:rsid w:val="006A0E82"/>
    <w:rsid w:val="006A1013"/>
    <w:rsid w:val="006A183D"/>
    <w:rsid w:val="006A1888"/>
    <w:rsid w:val="006A1C44"/>
    <w:rsid w:val="006A37D9"/>
    <w:rsid w:val="006A3B61"/>
    <w:rsid w:val="006A42CF"/>
    <w:rsid w:val="006A4E84"/>
    <w:rsid w:val="006A6B61"/>
    <w:rsid w:val="006A751E"/>
    <w:rsid w:val="006A7BEF"/>
    <w:rsid w:val="006B0613"/>
    <w:rsid w:val="006B12E2"/>
    <w:rsid w:val="006B1825"/>
    <w:rsid w:val="006B27B6"/>
    <w:rsid w:val="006B3109"/>
    <w:rsid w:val="006B6BB6"/>
    <w:rsid w:val="006B6CA9"/>
    <w:rsid w:val="006C0D8F"/>
    <w:rsid w:val="006C18F5"/>
    <w:rsid w:val="006C1BFC"/>
    <w:rsid w:val="006C1F59"/>
    <w:rsid w:val="006C4292"/>
    <w:rsid w:val="006C7530"/>
    <w:rsid w:val="006C774D"/>
    <w:rsid w:val="006D03BA"/>
    <w:rsid w:val="006D16D3"/>
    <w:rsid w:val="006D1AE7"/>
    <w:rsid w:val="006D51E9"/>
    <w:rsid w:val="006D53A4"/>
    <w:rsid w:val="006D5CCD"/>
    <w:rsid w:val="006D6557"/>
    <w:rsid w:val="006D76F0"/>
    <w:rsid w:val="006E228E"/>
    <w:rsid w:val="006E2987"/>
    <w:rsid w:val="006E507B"/>
    <w:rsid w:val="006F3B81"/>
    <w:rsid w:val="006F4C66"/>
    <w:rsid w:val="006F55B3"/>
    <w:rsid w:val="006F5D92"/>
    <w:rsid w:val="00700436"/>
    <w:rsid w:val="007005D8"/>
    <w:rsid w:val="00703819"/>
    <w:rsid w:val="00703F4D"/>
    <w:rsid w:val="007054E7"/>
    <w:rsid w:val="00705873"/>
    <w:rsid w:val="0070712A"/>
    <w:rsid w:val="0070718C"/>
    <w:rsid w:val="0071191F"/>
    <w:rsid w:val="0071229B"/>
    <w:rsid w:val="007131E1"/>
    <w:rsid w:val="00713D04"/>
    <w:rsid w:val="00714DD1"/>
    <w:rsid w:val="0071723E"/>
    <w:rsid w:val="007173B0"/>
    <w:rsid w:val="00717D0B"/>
    <w:rsid w:val="00720408"/>
    <w:rsid w:val="00720823"/>
    <w:rsid w:val="0072159B"/>
    <w:rsid w:val="00722AA1"/>
    <w:rsid w:val="007252BD"/>
    <w:rsid w:val="00730156"/>
    <w:rsid w:val="00732E5F"/>
    <w:rsid w:val="0073387A"/>
    <w:rsid w:val="00735184"/>
    <w:rsid w:val="007431EB"/>
    <w:rsid w:val="00743674"/>
    <w:rsid w:val="007456A6"/>
    <w:rsid w:val="007477FA"/>
    <w:rsid w:val="0075068E"/>
    <w:rsid w:val="00751962"/>
    <w:rsid w:val="00752DA4"/>
    <w:rsid w:val="00754A54"/>
    <w:rsid w:val="00755A5A"/>
    <w:rsid w:val="0075712A"/>
    <w:rsid w:val="007573F9"/>
    <w:rsid w:val="00760370"/>
    <w:rsid w:val="007613E7"/>
    <w:rsid w:val="00762279"/>
    <w:rsid w:val="00762757"/>
    <w:rsid w:val="00766055"/>
    <w:rsid w:val="00771AF6"/>
    <w:rsid w:val="007723FA"/>
    <w:rsid w:val="00773A5C"/>
    <w:rsid w:val="00774DBE"/>
    <w:rsid w:val="00775F16"/>
    <w:rsid w:val="00776480"/>
    <w:rsid w:val="007764B1"/>
    <w:rsid w:val="00776930"/>
    <w:rsid w:val="00777FCD"/>
    <w:rsid w:val="007829F9"/>
    <w:rsid w:val="00782F50"/>
    <w:rsid w:val="007830B0"/>
    <w:rsid w:val="00783230"/>
    <w:rsid w:val="007833C2"/>
    <w:rsid w:val="00783B56"/>
    <w:rsid w:val="007875E5"/>
    <w:rsid w:val="00791379"/>
    <w:rsid w:val="0079141E"/>
    <w:rsid w:val="00791765"/>
    <w:rsid w:val="00792267"/>
    <w:rsid w:val="00792672"/>
    <w:rsid w:val="007926E5"/>
    <w:rsid w:val="0079310A"/>
    <w:rsid w:val="007A3048"/>
    <w:rsid w:val="007A3835"/>
    <w:rsid w:val="007A4078"/>
    <w:rsid w:val="007A62C9"/>
    <w:rsid w:val="007A6764"/>
    <w:rsid w:val="007A77C3"/>
    <w:rsid w:val="007B0D07"/>
    <w:rsid w:val="007B262B"/>
    <w:rsid w:val="007B2C18"/>
    <w:rsid w:val="007B7DF6"/>
    <w:rsid w:val="007C10A6"/>
    <w:rsid w:val="007C1727"/>
    <w:rsid w:val="007C2B26"/>
    <w:rsid w:val="007C3821"/>
    <w:rsid w:val="007C542F"/>
    <w:rsid w:val="007C6EE9"/>
    <w:rsid w:val="007D2795"/>
    <w:rsid w:val="007D3BF2"/>
    <w:rsid w:val="007D3FA9"/>
    <w:rsid w:val="007D49AC"/>
    <w:rsid w:val="007E205A"/>
    <w:rsid w:val="007E2163"/>
    <w:rsid w:val="007E3784"/>
    <w:rsid w:val="007E3BC3"/>
    <w:rsid w:val="007E4607"/>
    <w:rsid w:val="007E4817"/>
    <w:rsid w:val="007E6483"/>
    <w:rsid w:val="007F2C59"/>
    <w:rsid w:val="007F35EA"/>
    <w:rsid w:val="007F41C0"/>
    <w:rsid w:val="007F41F4"/>
    <w:rsid w:val="007F7F67"/>
    <w:rsid w:val="008019D2"/>
    <w:rsid w:val="0080200D"/>
    <w:rsid w:val="0080407A"/>
    <w:rsid w:val="00804BA6"/>
    <w:rsid w:val="008053F2"/>
    <w:rsid w:val="00806494"/>
    <w:rsid w:val="00806CC5"/>
    <w:rsid w:val="00807F6A"/>
    <w:rsid w:val="0081236F"/>
    <w:rsid w:val="008139B6"/>
    <w:rsid w:val="008152C1"/>
    <w:rsid w:val="008172E4"/>
    <w:rsid w:val="00821D8E"/>
    <w:rsid w:val="00823FEF"/>
    <w:rsid w:val="008247D3"/>
    <w:rsid w:val="00825AFA"/>
    <w:rsid w:val="0082610F"/>
    <w:rsid w:val="008268EF"/>
    <w:rsid w:val="00827606"/>
    <w:rsid w:val="008279B8"/>
    <w:rsid w:val="00827CCB"/>
    <w:rsid w:val="00832C50"/>
    <w:rsid w:val="0083341D"/>
    <w:rsid w:val="008337DD"/>
    <w:rsid w:val="00834E4C"/>
    <w:rsid w:val="00835ACC"/>
    <w:rsid w:val="00835B82"/>
    <w:rsid w:val="008368F6"/>
    <w:rsid w:val="00836C8A"/>
    <w:rsid w:val="00836DFB"/>
    <w:rsid w:val="00836E6D"/>
    <w:rsid w:val="008376C7"/>
    <w:rsid w:val="00837BC7"/>
    <w:rsid w:val="00840328"/>
    <w:rsid w:val="00842655"/>
    <w:rsid w:val="008439D9"/>
    <w:rsid w:val="00843F14"/>
    <w:rsid w:val="0084408A"/>
    <w:rsid w:val="008442F0"/>
    <w:rsid w:val="00851765"/>
    <w:rsid w:val="00854D3B"/>
    <w:rsid w:val="0085573B"/>
    <w:rsid w:val="00856473"/>
    <w:rsid w:val="00856526"/>
    <w:rsid w:val="00857E8F"/>
    <w:rsid w:val="0086103F"/>
    <w:rsid w:val="00861171"/>
    <w:rsid w:val="00862A48"/>
    <w:rsid w:val="00863C09"/>
    <w:rsid w:val="00865421"/>
    <w:rsid w:val="00867F3F"/>
    <w:rsid w:val="008707BF"/>
    <w:rsid w:val="0087346C"/>
    <w:rsid w:val="00873602"/>
    <w:rsid w:val="008764D5"/>
    <w:rsid w:val="008810A4"/>
    <w:rsid w:val="00881F94"/>
    <w:rsid w:val="00882401"/>
    <w:rsid w:val="00882CF3"/>
    <w:rsid w:val="00883E69"/>
    <w:rsid w:val="00886125"/>
    <w:rsid w:val="0088653A"/>
    <w:rsid w:val="008869A8"/>
    <w:rsid w:val="00886DC0"/>
    <w:rsid w:val="0088735D"/>
    <w:rsid w:val="008902F5"/>
    <w:rsid w:val="00890C4F"/>
    <w:rsid w:val="00891191"/>
    <w:rsid w:val="00891306"/>
    <w:rsid w:val="00893DC1"/>
    <w:rsid w:val="008944A2"/>
    <w:rsid w:val="00897A0C"/>
    <w:rsid w:val="008A11E1"/>
    <w:rsid w:val="008A1417"/>
    <w:rsid w:val="008A4DBC"/>
    <w:rsid w:val="008A591A"/>
    <w:rsid w:val="008A797B"/>
    <w:rsid w:val="008B07F3"/>
    <w:rsid w:val="008B13C6"/>
    <w:rsid w:val="008B17B6"/>
    <w:rsid w:val="008B3AA3"/>
    <w:rsid w:val="008B3F7C"/>
    <w:rsid w:val="008B4D13"/>
    <w:rsid w:val="008B59C2"/>
    <w:rsid w:val="008B673E"/>
    <w:rsid w:val="008C044B"/>
    <w:rsid w:val="008C0BF5"/>
    <w:rsid w:val="008C0C3A"/>
    <w:rsid w:val="008C2A71"/>
    <w:rsid w:val="008C3156"/>
    <w:rsid w:val="008C38FD"/>
    <w:rsid w:val="008C6777"/>
    <w:rsid w:val="008C72FB"/>
    <w:rsid w:val="008C78EB"/>
    <w:rsid w:val="008C7922"/>
    <w:rsid w:val="008D1CA3"/>
    <w:rsid w:val="008D2379"/>
    <w:rsid w:val="008D33E9"/>
    <w:rsid w:val="008D3658"/>
    <w:rsid w:val="008D50C2"/>
    <w:rsid w:val="008E1ED0"/>
    <w:rsid w:val="008E36E0"/>
    <w:rsid w:val="008E38DE"/>
    <w:rsid w:val="008E41AA"/>
    <w:rsid w:val="008F185D"/>
    <w:rsid w:val="008F1BC7"/>
    <w:rsid w:val="008F2B45"/>
    <w:rsid w:val="008F2D98"/>
    <w:rsid w:val="008F3A53"/>
    <w:rsid w:val="008F3C47"/>
    <w:rsid w:val="008F5637"/>
    <w:rsid w:val="008F569B"/>
    <w:rsid w:val="008F6D1E"/>
    <w:rsid w:val="00903726"/>
    <w:rsid w:val="00903C3E"/>
    <w:rsid w:val="00903C45"/>
    <w:rsid w:val="00904168"/>
    <w:rsid w:val="0090648D"/>
    <w:rsid w:val="00906B5A"/>
    <w:rsid w:val="00907DFA"/>
    <w:rsid w:val="00910560"/>
    <w:rsid w:val="00915DB0"/>
    <w:rsid w:val="0092080D"/>
    <w:rsid w:val="009215FE"/>
    <w:rsid w:val="009221B9"/>
    <w:rsid w:val="00924144"/>
    <w:rsid w:val="00925101"/>
    <w:rsid w:val="009264F6"/>
    <w:rsid w:val="00927150"/>
    <w:rsid w:val="00927DCF"/>
    <w:rsid w:val="00927F57"/>
    <w:rsid w:val="00932901"/>
    <w:rsid w:val="00932B9A"/>
    <w:rsid w:val="00933563"/>
    <w:rsid w:val="0093518A"/>
    <w:rsid w:val="00936007"/>
    <w:rsid w:val="00941433"/>
    <w:rsid w:val="0094145E"/>
    <w:rsid w:val="0094217B"/>
    <w:rsid w:val="00944CE6"/>
    <w:rsid w:val="00946E0C"/>
    <w:rsid w:val="00947610"/>
    <w:rsid w:val="0094772B"/>
    <w:rsid w:val="00951FF7"/>
    <w:rsid w:val="00952878"/>
    <w:rsid w:val="00956782"/>
    <w:rsid w:val="00961B01"/>
    <w:rsid w:val="009641F4"/>
    <w:rsid w:val="00965186"/>
    <w:rsid w:val="00965D2F"/>
    <w:rsid w:val="009711A2"/>
    <w:rsid w:val="00973622"/>
    <w:rsid w:val="00973B8D"/>
    <w:rsid w:val="0097456A"/>
    <w:rsid w:val="0097574B"/>
    <w:rsid w:val="00975D0C"/>
    <w:rsid w:val="00976634"/>
    <w:rsid w:val="00977E4A"/>
    <w:rsid w:val="00980899"/>
    <w:rsid w:val="00980B58"/>
    <w:rsid w:val="00982993"/>
    <w:rsid w:val="00982C15"/>
    <w:rsid w:val="00985B67"/>
    <w:rsid w:val="00985CA9"/>
    <w:rsid w:val="009912AD"/>
    <w:rsid w:val="00992D7F"/>
    <w:rsid w:val="00994322"/>
    <w:rsid w:val="0099614D"/>
    <w:rsid w:val="00997992"/>
    <w:rsid w:val="009A2521"/>
    <w:rsid w:val="009A2CD4"/>
    <w:rsid w:val="009A2E23"/>
    <w:rsid w:val="009A3DF9"/>
    <w:rsid w:val="009A47A3"/>
    <w:rsid w:val="009A4CA0"/>
    <w:rsid w:val="009A5107"/>
    <w:rsid w:val="009A5207"/>
    <w:rsid w:val="009A53A8"/>
    <w:rsid w:val="009A5552"/>
    <w:rsid w:val="009B1D22"/>
    <w:rsid w:val="009B2A6E"/>
    <w:rsid w:val="009B56B8"/>
    <w:rsid w:val="009B5F09"/>
    <w:rsid w:val="009B7986"/>
    <w:rsid w:val="009C14CC"/>
    <w:rsid w:val="009C403B"/>
    <w:rsid w:val="009C423E"/>
    <w:rsid w:val="009C5ED4"/>
    <w:rsid w:val="009C6EB2"/>
    <w:rsid w:val="009C7F1E"/>
    <w:rsid w:val="009D047F"/>
    <w:rsid w:val="009D09E9"/>
    <w:rsid w:val="009D107A"/>
    <w:rsid w:val="009D5D75"/>
    <w:rsid w:val="009D6388"/>
    <w:rsid w:val="009D7D64"/>
    <w:rsid w:val="009E3335"/>
    <w:rsid w:val="009E3A02"/>
    <w:rsid w:val="009E3AA6"/>
    <w:rsid w:val="009E42A9"/>
    <w:rsid w:val="009E7F16"/>
    <w:rsid w:val="009F3EB8"/>
    <w:rsid w:val="00A00C3B"/>
    <w:rsid w:val="00A00E08"/>
    <w:rsid w:val="00A01372"/>
    <w:rsid w:val="00A02D6A"/>
    <w:rsid w:val="00A03520"/>
    <w:rsid w:val="00A047B1"/>
    <w:rsid w:val="00A04DAD"/>
    <w:rsid w:val="00A055A2"/>
    <w:rsid w:val="00A06F28"/>
    <w:rsid w:val="00A07050"/>
    <w:rsid w:val="00A1246D"/>
    <w:rsid w:val="00A1289A"/>
    <w:rsid w:val="00A13AF0"/>
    <w:rsid w:val="00A14141"/>
    <w:rsid w:val="00A161EA"/>
    <w:rsid w:val="00A16AFB"/>
    <w:rsid w:val="00A17037"/>
    <w:rsid w:val="00A20B86"/>
    <w:rsid w:val="00A22175"/>
    <w:rsid w:val="00A23B38"/>
    <w:rsid w:val="00A23E4A"/>
    <w:rsid w:val="00A24A54"/>
    <w:rsid w:val="00A24A62"/>
    <w:rsid w:val="00A2545D"/>
    <w:rsid w:val="00A25966"/>
    <w:rsid w:val="00A2630E"/>
    <w:rsid w:val="00A265CE"/>
    <w:rsid w:val="00A30890"/>
    <w:rsid w:val="00A32409"/>
    <w:rsid w:val="00A35871"/>
    <w:rsid w:val="00A36958"/>
    <w:rsid w:val="00A379B4"/>
    <w:rsid w:val="00A40639"/>
    <w:rsid w:val="00A43F4E"/>
    <w:rsid w:val="00A453A0"/>
    <w:rsid w:val="00A47CCA"/>
    <w:rsid w:val="00A53EDA"/>
    <w:rsid w:val="00A53FC6"/>
    <w:rsid w:val="00A56666"/>
    <w:rsid w:val="00A606F9"/>
    <w:rsid w:val="00A61334"/>
    <w:rsid w:val="00A6134D"/>
    <w:rsid w:val="00A63260"/>
    <w:rsid w:val="00A636A5"/>
    <w:rsid w:val="00A668C5"/>
    <w:rsid w:val="00A67000"/>
    <w:rsid w:val="00A672E1"/>
    <w:rsid w:val="00A67A74"/>
    <w:rsid w:val="00A70A03"/>
    <w:rsid w:val="00A70DA8"/>
    <w:rsid w:val="00A7234A"/>
    <w:rsid w:val="00A75CE4"/>
    <w:rsid w:val="00A76271"/>
    <w:rsid w:val="00A7672E"/>
    <w:rsid w:val="00A8000C"/>
    <w:rsid w:val="00A80D41"/>
    <w:rsid w:val="00A84455"/>
    <w:rsid w:val="00A850A8"/>
    <w:rsid w:val="00A86FDA"/>
    <w:rsid w:val="00A8711D"/>
    <w:rsid w:val="00A925A7"/>
    <w:rsid w:val="00A92C93"/>
    <w:rsid w:val="00A935A1"/>
    <w:rsid w:val="00A9628C"/>
    <w:rsid w:val="00A97444"/>
    <w:rsid w:val="00AA0AFA"/>
    <w:rsid w:val="00AA42DE"/>
    <w:rsid w:val="00AA7D64"/>
    <w:rsid w:val="00AB0603"/>
    <w:rsid w:val="00AB1DD9"/>
    <w:rsid w:val="00AB27E0"/>
    <w:rsid w:val="00AB28F2"/>
    <w:rsid w:val="00AB3DAA"/>
    <w:rsid w:val="00AB44A0"/>
    <w:rsid w:val="00AB6469"/>
    <w:rsid w:val="00AB662B"/>
    <w:rsid w:val="00AB7D7E"/>
    <w:rsid w:val="00AB7DEB"/>
    <w:rsid w:val="00AC3CCA"/>
    <w:rsid w:val="00AC4198"/>
    <w:rsid w:val="00AC494D"/>
    <w:rsid w:val="00AC4A6C"/>
    <w:rsid w:val="00AD0BA2"/>
    <w:rsid w:val="00AD56F4"/>
    <w:rsid w:val="00AE0372"/>
    <w:rsid w:val="00AE17BD"/>
    <w:rsid w:val="00AE2330"/>
    <w:rsid w:val="00AE4052"/>
    <w:rsid w:val="00AF11A0"/>
    <w:rsid w:val="00AF2472"/>
    <w:rsid w:val="00AF57E3"/>
    <w:rsid w:val="00AF729C"/>
    <w:rsid w:val="00AF7F0F"/>
    <w:rsid w:val="00B02CC9"/>
    <w:rsid w:val="00B05B08"/>
    <w:rsid w:val="00B0633B"/>
    <w:rsid w:val="00B06D4F"/>
    <w:rsid w:val="00B104FB"/>
    <w:rsid w:val="00B10C22"/>
    <w:rsid w:val="00B125AB"/>
    <w:rsid w:val="00B15732"/>
    <w:rsid w:val="00B168B6"/>
    <w:rsid w:val="00B16B36"/>
    <w:rsid w:val="00B173EA"/>
    <w:rsid w:val="00B2506C"/>
    <w:rsid w:val="00B267FE"/>
    <w:rsid w:val="00B30EB7"/>
    <w:rsid w:val="00B33513"/>
    <w:rsid w:val="00B33FCC"/>
    <w:rsid w:val="00B34614"/>
    <w:rsid w:val="00B359D6"/>
    <w:rsid w:val="00B43676"/>
    <w:rsid w:val="00B4388D"/>
    <w:rsid w:val="00B43DC3"/>
    <w:rsid w:val="00B46A0E"/>
    <w:rsid w:val="00B46A92"/>
    <w:rsid w:val="00B47FCF"/>
    <w:rsid w:val="00B5175A"/>
    <w:rsid w:val="00B52E9D"/>
    <w:rsid w:val="00B52FDE"/>
    <w:rsid w:val="00B61BF6"/>
    <w:rsid w:val="00B61EDC"/>
    <w:rsid w:val="00B63CD0"/>
    <w:rsid w:val="00B647EE"/>
    <w:rsid w:val="00B64BD1"/>
    <w:rsid w:val="00B65477"/>
    <w:rsid w:val="00B661F8"/>
    <w:rsid w:val="00B7043C"/>
    <w:rsid w:val="00B70C6B"/>
    <w:rsid w:val="00B72928"/>
    <w:rsid w:val="00B735D6"/>
    <w:rsid w:val="00B73FBA"/>
    <w:rsid w:val="00B74776"/>
    <w:rsid w:val="00B76005"/>
    <w:rsid w:val="00B7707A"/>
    <w:rsid w:val="00B8107F"/>
    <w:rsid w:val="00B815ED"/>
    <w:rsid w:val="00B82F1D"/>
    <w:rsid w:val="00B8426A"/>
    <w:rsid w:val="00B84744"/>
    <w:rsid w:val="00B849FF"/>
    <w:rsid w:val="00B87DA4"/>
    <w:rsid w:val="00B90D36"/>
    <w:rsid w:val="00B91F56"/>
    <w:rsid w:val="00B935A0"/>
    <w:rsid w:val="00B95249"/>
    <w:rsid w:val="00B9628A"/>
    <w:rsid w:val="00BA0DD1"/>
    <w:rsid w:val="00BA12C9"/>
    <w:rsid w:val="00BA22AA"/>
    <w:rsid w:val="00BA3162"/>
    <w:rsid w:val="00BA4063"/>
    <w:rsid w:val="00BA54E2"/>
    <w:rsid w:val="00BA75CB"/>
    <w:rsid w:val="00BB0534"/>
    <w:rsid w:val="00BB0D30"/>
    <w:rsid w:val="00BB433E"/>
    <w:rsid w:val="00BB4B26"/>
    <w:rsid w:val="00BB5172"/>
    <w:rsid w:val="00BB54EA"/>
    <w:rsid w:val="00BB600C"/>
    <w:rsid w:val="00BC03EA"/>
    <w:rsid w:val="00BC05E0"/>
    <w:rsid w:val="00BC0D93"/>
    <w:rsid w:val="00BC1643"/>
    <w:rsid w:val="00BC27E2"/>
    <w:rsid w:val="00BC5100"/>
    <w:rsid w:val="00BC53B0"/>
    <w:rsid w:val="00BC578D"/>
    <w:rsid w:val="00BD2CC4"/>
    <w:rsid w:val="00BD2DE0"/>
    <w:rsid w:val="00BD3A6D"/>
    <w:rsid w:val="00BD6873"/>
    <w:rsid w:val="00BD6D95"/>
    <w:rsid w:val="00BD7200"/>
    <w:rsid w:val="00BE0848"/>
    <w:rsid w:val="00BE1919"/>
    <w:rsid w:val="00BE2AAD"/>
    <w:rsid w:val="00BE4304"/>
    <w:rsid w:val="00BE4D78"/>
    <w:rsid w:val="00BE7465"/>
    <w:rsid w:val="00BE7B6E"/>
    <w:rsid w:val="00BE7B81"/>
    <w:rsid w:val="00BF0EFD"/>
    <w:rsid w:val="00BF29DE"/>
    <w:rsid w:val="00BF3283"/>
    <w:rsid w:val="00BF6A87"/>
    <w:rsid w:val="00BF7A25"/>
    <w:rsid w:val="00C0370B"/>
    <w:rsid w:val="00C10F98"/>
    <w:rsid w:val="00C12B38"/>
    <w:rsid w:val="00C13563"/>
    <w:rsid w:val="00C13948"/>
    <w:rsid w:val="00C14EB0"/>
    <w:rsid w:val="00C156A5"/>
    <w:rsid w:val="00C21105"/>
    <w:rsid w:val="00C23D6B"/>
    <w:rsid w:val="00C24B1E"/>
    <w:rsid w:val="00C266FE"/>
    <w:rsid w:val="00C346D7"/>
    <w:rsid w:val="00C35578"/>
    <w:rsid w:val="00C362A3"/>
    <w:rsid w:val="00C36AB0"/>
    <w:rsid w:val="00C40083"/>
    <w:rsid w:val="00C42016"/>
    <w:rsid w:val="00C4267E"/>
    <w:rsid w:val="00C42FF9"/>
    <w:rsid w:val="00C44AFB"/>
    <w:rsid w:val="00C45512"/>
    <w:rsid w:val="00C462F7"/>
    <w:rsid w:val="00C46D90"/>
    <w:rsid w:val="00C505B6"/>
    <w:rsid w:val="00C53926"/>
    <w:rsid w:val="00C550A7"/>
    <w:rsid w:val="00C62DC9"/>
    <w:rsid w:val="00C63B4C"/>
    <w:rsid w:val="00C63F2A"/>
    <w:rsid w:val="00C64071"/>
    <w:rsid w:val="00C65236"/>
    <w:rsid w:val="00C66683"/>
    <w:rsid w:val="00C67D10"/>
    <w:rsid w:val="00C67D20"/>
    <w:rsid w:val="00C7080D"/>
    <w:rsid w:val="00C721EA"/>
    <w:rsid w:val="00C72CE2"/>
    <w:rsid w:val="00C74103"/>
    <w:rsid w:val="00C75CCF"/>
    <w:rsid w:val="00C76013"/>
    <w:rsid w:val="00C80355"/>
    <w:rsid w:val="00C815F4"/>
    <w:rsid w:val="00C81E4A"/>
    <w:rsid w:val="00C861C4"/>
    <w:rsid w:val="00C9123E"/>
    <w:rsid w:val="00C9339B"/>
    <w:rsid w:val="00C9371B"/>
    <w:rsid w:val="00C93A80"/>
    <w:rsid w:val="00C93EAD"/>
    <w:rsid w:val="00C97F8D"/>
    <w:rsid w:val="00CA20E2"/>
    <w:rsid w:val="00CA278F"/>
    <w:rsid w:val="00CA2837"/>
    <w:rsid w:val="00CA2A63"/>
    <w:rsid w:val="00CA2F1B"/>
    <w:rsid w:val="00CA3E6C"/>
    <w:rsid w:val="00CA63AF"/>
    <w:rsid w:val="00CA77E2"/>
    <w:rsid w:val="00CB25FF"/>
    <w:rsid w:val="00CB51FF"/>
    <w:rsid w:val="00CB6D36"/>
    <w:rsid w:val="00CB6FC4"/>
    <w:rsid w:val="00CB754A"/>
    <w:rsid w:val="00CC51C9"/>
    <w:rsid w:val="00CC51E7"/>
    <w:rsid w:val="00CC537E"/>
    <w:rsid w:val="00CC6541"/>
    <w:rsid w:val="00CD1DFE"/>
    <w:rsid w:val="00CD2081"/>
    <w:rsid w:val="00CD36EB"/>
    <w:rsid w:val="00CD3E38"/>
    <w:rsid w:val="00CD7D50"/>
    <w:rsid w:val="00CE139E"/>
    <w:rsid w:val="00CE2C0F"/>
    <w:rsid w:val="00CE5310"/>
    <w:rsid w:val="00CF634E"/>
    <w:rsid w:val="00CF69E0"/>
    <w:rsid w:val="00D001FA"/>
    <w:rsid w:val="00D02A3F"/>
    <w:rsid w:val="00D05715"/>
    <w:rsid w:val="00D05F91"/>
    <w:rsid w:val="00D0675C"/>
    <w:rsid w:val="00D10526"/>
    <w:rsid w:val="00D11DCB"/>
    <w:rsid w:val="00D11FC1"/>
    <w:rsid w:val="00D12A5F"/>
    <w:rsid w:val="00D1390B"/>
    <w:rsid w:val="00D17145"/>
    <w:rsid w:val="00D227FD"/>
    <w:rsid w:val="00D229D4"/>
    <w:rsid w:val="00D24DD0"/>
    <w:rsid w:val="00D27AD8"/>
    <w:rsid w:val="00D34797"/>
    <w:rsid w:val="00D34C25"/>
    <w:rsid w:val="00D35E92"/>
    <w:rsid w:val="00D36332"/>
    <w:rsid w:val="00D37260"/>
    <w:rsid w:val="00D409F4"/>
    <w:rsid w:val="00D44CE3"/>
    <w:rsid w:val="00D46276"/>
    <w:rsid w:val="00D46E16"/>
    <w:rsid w:val="00D50746"/>
    <w:rsid w:val="00D52333"/>
    <w:rsid w:val="00D523A3"/>
    <w:rsid w:val="00D54AD7"/>
    <w:rsid w:val="00D57CBB"/>
    <w:rsid w:val="00D60E4F"/>
    <w:rsid w:val="00D619C2"/>
    <w:rsid w:val="00D661DD"/>
    <w:rsid w:val="00D66E7F"/>
    <w:rsid w:val="00D704A5"/>
    <w:rsid w:val="00D73B14"/>
    <w:rsid w:val="00D74C90"/>
    <w:rsid w:val="00D75C4E"/>
    <w:rsid w:val="00D812BF"/>
    <w:rsid w:val="00D825A0"/>
    <w:rsid w:val="00D845FA"/>
    <w:rsid w:val="00D84753"/>
    <w:rsid w:val="00D84B51"/>
    <w:rsid w:val="00D84D4B"/>
    <w:rsid w:val="00D8540B"/>
    <w:rsid w:val="00D85F99"/>
    <w:rsid w:val="00D860E4"/>
    <w:rsid w:val="00D878D1"/>
    <w:rsid w:val="00D90D64"/>
    <w:rsid w:val="00D913F8"/>
    <w:rsid w:val="00D91FFD"/>
    <w:rsid w:val="00D92598"/>
    <w:rsid w:val="00D93499"/>
    <w:rsid w:val="00D9636F"/>
    <w:rsid w:val="00DA0A66"/>
    <w:rsid w:val="00DA2A04"/>
    <w:rsid w:val="00DA3AF5"/>
    <w:rsid w:val="00DA4866"/>
    <w:rsid w:val="00DA5445"/>
    <w:rsid w:val="00DA57F8"/>
    <w:rsid w:val="00DA7014"/>
    <w:rsid w:val="00DA7BEC"/>
    <w:rsid w:val="00DB4926"/>
    <w:rsid w:val="00DB50E9"/>
    <w:rsid w:val="00DB6099"/>
    <w:rsid w:val="00DB71AF"/>
    <w:rsid w:val="00DC1032"/>
    <w:rsid w:val="00DC37D1"/>
    <w:rsid w:val="00DC3E32"/>
    <w:rsid w:val="00DC50B0"/>
    <w:rsid w:val="00DC5AE0"/>
    <w:rsid w:val="00DC664C"/>
    <w:rsid w:val="00DD2186"/>
    <w:rsid w:val="00DD2CE1"/>
    <w:rsid w:val="00DD327E"/>
    <w:rsid w:val="00DD35F5"/>
    <w:rsid w:val="00DD3AA3"/>
    <w:rsid w:val="00DD4497"/>
    <w:rsid w:val="00DD468B"/>
    <w:rsid w:val="00DD5633"/>
    <w:rsid w:val="00DD5977"/>
    <w:rsid w:val="00DD5CA0"/>
    <w:rsid w:val="00DD7DD2"/>
    <w:rsid w:val="00DD7FEE"/>
    <w:rsid w:val="00DE221B"/>
    <w:rsid w:val="00DE7D12"/>
    <w:rsid w:val="00DF03D0"/>
    <w:rsid w:val="00DF2D09"/>
    <w:rsid w:val="00DF4D43"/>
    <w:rsid w:val="00DF5632"/>
    <w:rsid w:val="00DF68F5"/>
    <w:rsid w:val="00DF68FE"/>
    <w:rsid w:val="00DF6FB7"/>
    <w:rsid w:val="00E03317"/>
    <w:rsid w:val="00E04109"/>
    <w:rsid w:val="00E05AD9"/>
    <w:rsid w:val="00E0636E"/>
    <w:rsid w:val="00E066F3"/>
    <w:rsid w:val="00E0688B"/>
    <w:rsid w:val="00E105B6"/>
    <w:rsid w:val="00E112BB"/>
    <w:rsid w:val="00E115FB"/>
    <w:rsid w:val="00E12A1A"/>
    <w:rsid w:val="00E14791"/>
    <w:rsid w:val="00E15C12"/>
    <w:rsid w:val="00E15F6A"/>
    <w:rsid w:val="00E175BF"/>
    <w:rsid w:val="00E17772"/>
    <w:rsid w:val="00E20191"/>
    <w:rsid w:val="00E213C4"/>
    <w:rsid w:val="00E22186"/>
    <w:rsid w:val="00E22209"/>
    <w:rsid w:val="00E23DA0"/>
    <w:rsid w:val="00E27BC0"/>
    <w:rsid w:val="00E3113B"/>
    <w:rsid w:val="00E34BD5"/>
    <w:rsid w:val="00E404D9"/>
    <w:rsid w:val="00E40A16"/>
    <w:rsid w:val="00E40E4A"/>
    <w:rsid w:val="00E433D7"/>
    <w:rsid w:val="00E44BD5"/>
    <w:rsid w:val="00E44C5F"/>
    <w:rsid w:val="00E4606F"/>
    <w:rsid w:val="00E46B4F"/>
    <w:rsid w:val="00E505A6"/>
    <w:rsid w:val="00E5098A"/>
    <w:rsid w:val="00E50D71"/>
    <w:rsid w:val="00E516C3"/>
    <w:rsid w:val="00E524D8"/>
    <w:rsid w:val="00E5253C"/>
    <w:rsid w:val="00E52782"/>
    <w:rsid w:val="00E54343"/>
    <w:rsid w:val="00E54839"/>
    <w:rsid w:val="00E55E11"/>
    <w:rsid w:val="00E575FC"/>
    <w:rsid w:val="00E60183"/>
    <w:rsid w:val="00E62F4B"/>
    <w:rsid w:val="00E63666"/>
    <w:rsid w:val="00E6426A"/>
    <w:rsid w:val="00E64F8F"/>
    <w:rsid w:val="00E651B5"/>
    <w:rsid w:val="00E65C18"/>
    <w:rsid w:val="00E66780"/>
    <w:rsid w:val="00E668B2"/>
    <w:rsid w:val="00E677E0"/>
    <w:rsid w:val="00E739F2"/>
    <w:rsid w:val="00E73C3E"/>
    <w:rsid w:val="00E757B6"/>
    <w:rsid w:val="00E758D1"/>
    <w:rsid w:val="00E76377"/>
    <w:rsid w:val="00E76F5F"/>
    <w:rsid w:val="00E803AD"/>
    <w:rsid w:val="00E810F3"/>
    <w:rsid w:val="00E81C53"/>
    <w:rsid w:val="00E83D5C"/>
    <w:rsid w:val="00E84ED0"/>
    <w:rsid w:val="00E85879"/>
    <w:rsid w:val="00E910A5"/>
    <w:rsid w:val="00E91105"/>
    <w:rsid w:val="00E9262D"/>
    <w:rsid w:val="00E93171"/>
    <w:rsid w:val="00E949FA"/>
    <w:rsid w:val="00E95EAC"/>
    <w:rsid w:val="00E96872"/>
    <w:rsid w:val="00E97341"/>
    <w:rsid w:val="00EA03E7"/>
    <w:rsid w:val="00EA1613"/>
    <w:rsid w:val="00EA1C74"/>
    <w:rsid w:val="00EA1DEA"/>
    <w:rsid w:val="00EA773D"/>
    <w:rsid w:val="00EB482E"/>
    <w:rsid w:val="00EB592D"/>
    <w:rsid w:val="00EB619F"/>
    <w:rsid w:val="00EB676C"/>
    <w:rsid w:val="00EC6387"/>
    <w:rsid w:val="00EC75A7"/>
    <w:rsid w:val="00EC7E1D"/>
    <w:rsid w:val="00ED270C"/>
    <w:rsid w:val="00ED3427"/>
    <w:rsid w:val="00ED3F64"/>
    <w:rsid w:val="00ED7024"/>
    <w:rsid w:val="00EE3049"/>
    <w:rsid w:val="00EE497C"/>
    <w:rsid w:val="00EE4B1F"/>
    <w:rsid w:val="00EE4D89"/>
    <w:rsid w:val="00EE631B"/>
    <w:rsid w:val="00EE6C59"/>
    <w:rsid w:val="00EF1850"/>
    <w:rsid w:val="00EF2454"/>
    <w:rsid w:val="00EF3925"/>
    <w:rsid w:val="00EF3978"/>
    <w:rsid w:val="00EF5888"/>
    <w:rsid w:val="00EF5C09"/>
    <w:rsid w:val="00EF75A8"/>
    <w:rsid w:val="00F00455"/>
    <w:rsid w:val="00F00EF1"/>
    <w:rsid w:val="00F026AB"/>
    <w:rsid w:val="00F042AC"/>
    <w:rsid w:val="00F04832"/>
    <w:rsid w:val="00F051B1"/>
    <w:rsid w:val="00F05A8C"/>
    <w:rsid w:val="00F06D35"/>
    <w:rsid w:val="00F070A7"/>
    <w:rsid w:val="00F1541B"/>
    <w:rsid w:val="00F165D1"/>
    <w:rsid w:val="00F1671E"/>
    <w:rsid w:val="00F16787"/>
    <w:rsid w:val="00F17B91"/>
    <w:rsid w:val="00F22901"/>
    <w:rsid w:val="00F233E3"/>
    <w:rsid w:val="00F24AF3"/>
    <w:rsid w:val="00F25661"/>
    <w:rsid w:val="00F25AF5"/>
    <w:rsid w:val="00F25BCD"/>
    <w:rsid w:val="00F26131"/>
    <w:rsid w:val="00F318D3"/>
    <w:rsid w:val="00F31C7D"/>
    <w:rsid w:val="00F34C81"/>
    <w:rsid w:val="00F34E18"/>
    <w:rsid w:val="00F3651C"/>
    <w:rsid w:val="00F40AE6"/>
    <w:rsid w:val="00F41B8A"/>
    <w:rsid w:val="00F42E72"/>
    <w:rsid w:val="00F433F6"/>
    <w:rsid w:val="00F50ADA"/>
    <w:rsid w:val="00F50CE9"/>
    <w:rsid w:val="00F536E4"/>
    <w:rsid w:val="00F54222"/>
    <w:rsid w:val="00F5486F"/>
    <w:rsid w:val="00F5487C"/>
    <w:rsid w:val="00F5655E"/>
    <w:rsid w:val="00F56D34"/>
    <w:rsid w:val="00F615FC"/>
    <w:rsid w:val="00F61E18"/>
    <w:rsid w:val="00F642F6"/>
    <w:rsid w:val="00F6618C"/>
    <w:rsid w:val="00F66C60"/>
    <w:rsid w:val="00F702F9"/>
    <w:rsid w:val="00F70A4C"/>
    <w:rsid w:val="00F719F5"/>
    <w:rsid w:val="00F72292"/>
    <w:rsid w:val="00F7296D"/>
    <w:rsid w:val="00F73286"/>
    <w:rsid w:val="00F73C8D"/>
    <w:rsid w:val="00F74133"/>
    <w:rsid w:val="00F75650"/>
    <w:rsid w:val="00F7672B"/>
    <w:rsid w:val="00F819DA"/>
    <w:rsid w:val="00F83F44"/>
    <w:rsid w:val="00F85A44"/>
    <w:rsid w:val="00F908CE"/>
    <w:rsid w:val="00F9169C"/>
    <w:rsid w:val="00F927C8"/>
    <w:rsid w:val="00F92A43"/>
    <w:rsid w:val="00F93B08"/>
    <w:rsid w:val="00F945C2"/>
    <w:rsid w:val="00FA037D"/>
    <w:rsid w:val="00FA06D0"/>
    <w:rsid w:val="00FA0C15"/>
    <w:rsid w:val="00FA1E56"/>
    <w:rsid w:val="00FA20A1"/>
    <w:rsid w:val="00FA29FB"/>
    <w:rsid w:val="00FA3F5F"/>
    <w:rsid w:val="00FA631B"/>
    <w:rsid w:val="00FA6F48"/>
    <w:rsid w:val="00FA7CC3"/>
    <w:rsid w:val="00FA7CD3"/>
    <w:rsid w:val="00FB0FEB"/>
    <w:rsid w:val="00FB39A6"/>
    <w:rsid w:val="00FB4888"/>
    <w:rsid w:val="00FB7A1D"/>
    <w:rsid w:val="00FB7D47"/>
    <w:rsid w:val="00FB7E06"/>
    <w:rsid w:val="00FC1383"/>
    <w:rsid w:val="00FC2ED9"/>
    <w:rsid w:val="00FC322B"/>
    <w:rsid w:val="00FC3761"/>
    <w:rsid w:val="00FC5259"/>
    <w:rsid w:val="00FC6D21"/>
    <w:rsid w:val="00FD0CCB"/>
    <w:rsid w:val="00FD1957"/>
    <w:rsid w:val="00FD2440"/>
    <w:rsid w:val="00FD2C37"/>
    <w:rsid w:val="00FD77B9"/>
    <w:rsid w:val="00FE2076"/>
    <w:rsid w:val="00FE314B"/>
    <w:rsid w:val="00FE7D5A"/>
    <w:rsid w:val="00FF07E1"/>
    <w:rsid w:val="00FF0B2D"/>
    <w:rsid w:val="00FF2549"/>
    <w:rsid w:val="00FF3562"/>
    <w:rsid w:val="00FF58C7"/>
    <w:rsid w:val="00FF6CEC"/>
    <w:rsid w:val="00FF760B"/>
    <w:rsid w:val="0339232B"/>
    <w:rsid w:val="04FA3659"/>
    <w:rsid w:val="07C7BAC0"/>
    <w:rsid w:val="0A480720"/>
    <w:rsid w:val="0B6A52F3"/>
    <w:rsid w:val="0C7F4FF1"/>
    <w:rsid w:val="0E5C5481"/>
    <w:rsid w:val="164D029C"/>
    <w:rsid w:val="1A138F69"/>
    <w:rsid w:val="1F995EE3"/>
    <w:rsid w:val="1FB05196"/>
    <w:rsid w:val="222670EE"/>
    <w:rsid w:val="25D4E54A"/>
    <w:rsid w:val="3195D9A3"/>
    <w:rsid w:val="357121BE"/>
    <w:rsid w:val="3B4443CD"/>
    <w:rsid w:val="4113973F"/>
    <w:rsid w:val="443AB732"/>
    <w:rsid w:val="4ADA2870"/>
    <w:rsid w:val="4D48DDE9"/>
    <w:rsid w:val="4F76240C"/>
    <w:rsid w:val="50F36F3B"/>
    <w:rsid w:val="5473F9EA"/>
    <w:rsid w:val="5662286E"/>
    <w:rsid w:val="5750F842"/>
    <w:rsid w:val="576085B0"/>
    <w:rsid w:val="5861A02F"/>
    <w:rsid w:val="5BCA21BE"/>
    <w:rsid w:val="61A659E9"/>
    <w:rsid w:val="6A0EF3A2"/>
    <w:rsid w:val="6D5F4046"/>
    <w:rsid w:val="6FF70DE9"/>
    <w:rsid w:val="71D41279"/>
    <w:rsid w:val="78C4E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B31F"/>
  <w15:chartTrackingRefBased/>
  <w15:docId w15:val="{9789101A-09D9-46EE-8686-ED100337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10D6"/>
  </w:style>
  <w:style w:type="paragraph" w:styleId="Pealkiri3">
    <w:name w:val="heading 3"/>
    <w:basedOn w:val="Normaallaad"/>
    <w:link w:val="Pealkiri3Mrk"/>
    <w:uiPriority w:val="9"/>
    <w:qFormat/>
    <w:rsid w:val="00182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410D6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3410D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unhideWhenUsed/>
    <w:rsid w:val="003410D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410D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410D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410D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410D6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4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410D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1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3410D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C67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67D10"/>
  </w:style>
  <w:style w:type="paragraph" w:styleId="Jalus">
    <w:name w:val="footer"/>
    <w:basedOn w:val="Normaallaad"/>
    <w:link w:val="JalusMrk"/>
    <w:uiPriority w:val="99"/>
    <w:unhideWhenUsed/>
    <w:rsid w:val="00C67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67D10"/>
  </w:style>
  <w:style w:type="character" w:customStyle="1" w:styleId="Pealkiri3Mrk">
    <w:name w:val="Pealkiri 3 Märk"/>
    <w:basedOn w:val="Liguvaikefont"/>
    <w:link w:val="Pealkiri3"/>
    <w:uiPriority w:val="9"/>
    <w:rsid w:val="00182B91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182B91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182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182B91"/>
  </w:style>
  <w:style w:type="character" w:styleId="Hperlink">
    <w:name w:val="Hyperlink"/>
    <w:basedOn w:val="Liguvaikefont"/>
    <w:uiPriority w:val="99"/>
    <w:unhideWhenUsed/>
    <w:rsid w:val="00182B91"/>
    <w:rPr>
      <w:color w:val="0000FF"/>
      <w:u w:val="single"/>
    </w:rPr>
  </w:style>
  <w:style w:type="paragraph" w:styleId="Redaktsioon">
    <w:name w:val="Revision"/>
    <w:hidden/>
    <w:uiPriority w:val="99"/>
    <w:semiHidden/>
    <w:rsid w:val="00182B91"/>
    <w:pPr>
      <w:spacing w:after="0" w:line="240" w:lineRule="auto"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743674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33620F"/>
    <w:rPr>
      <w:color w:val="605E5C"/>
      <w:shd w:val="clear" w:color="auto" w:fill="E1DFDD"/>
    </w:rPr>
  </w:style>
  <w:style w:type="paragraph" w:customStyle="1" w:styleId="pf0">
    <w:name w:val="pf0"/>
    <w:basedOn w:val="Normaallaad"/>
    <w:rsid w:val="002D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cf01">
    <w:name w:val="cf01"/>
    <w:basedOn w:val="Liguvaikefont"/>
    <w:rsid w:val="002D2334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Liguvaikefont"/>
    <w:rsid w:val="002D233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0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113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B0F3A4-1CBB-403D-82CF-5E563251B1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3B2C2-7CE4-40E3-881C-048B806079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25F898-0C83-43C3-817E-C4943F8B3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51F2FA-5E58-4060-97AC-4281DB6FAF5B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1695</Words>
  <Characters>9832</Characters>
  <Application>Microsoft Office Word</Application>
  <DocSecurity>0</DocSecurity>
  <Lines>81</Lines>
  <Paragraphs>23</Paragraphs>
  <ScaleCrop>false</ScaleCrop>
  <Company/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Ojamaa-Muru</dc:creator>
  <cp:keywords/>
  <dc:description/>
  <cp:lastModifiedBy>Markus Ühtigi - JUSTDIGI</cp:lastModifiedBy>
  <cp:revision>16</cp:revision>
  <cp:lastPrinted>2024-10-23T10:57:00Z</cp:lastPrinted>
  <dcterms:created xsi:type="dcterms:W3CDTF">2025-02-18T08:30:00Z</dcterms:created>
  <dcterms:modified xsi:type="dcterms:W3CDTF">2025-02-20T13:09:00Z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2025-02-18T08:30:08Z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76286677-cb96-41e4-ba7f-4e0043a03b35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